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7B7A" w:rsidRDefault="00867B7A" w:rsidP="00867B7A">
      <w:pPr>
        <w:jc w:val="center"/>
      </w:pPr>
      <w:r>
        <w:object w:dxaOrig="1260" w:dyaOrig="12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pt;height:60.75pt" o:ole="">
            <v:imagedata r:id="rId5" o:title=""/>
          </v:shape>
          <o:OLEObject Type="Embed" ProgID="MSPhotoEd.3" ShapeID="_x0000_i1025" DrawAspect="Content" ObjectID="_1518243753" r:id="rId6"/>
        </w:object>
      </w:r>
    </w:p>
    <w:p w:rsidR="00867B7A" w:rsidRDefault="00867B7A" w:rsidP="00867B7A">
      <w:pPr>
        <w:jc w:val="center"/>
        <w:rPr>
          <w:rFonts w:ascii="Century Gothic" w:hAnsi="Century Gothic" w:cs="Tahoma"/>
          <w:b/>
          <w:bCs/>
          <w:sz w:val="28"/>
          <w:szCs w:val="28"/>
          <w:lang w:val="it-IT"/>
        </w:rPr>
      </w:pPr>
      <w:r w:rsidRPr="00867B7A">
        <w:rPr>
          <w:rFonts w:ascii="Century Gothic" w:hAnsi="Century Gothic" w:cs="Tahoma"/>
          <w:b/>
          <w:bCs/>
          <w:sz w:val="28"/>
          <w:szCs w:val="28"/>
          <w:lang w:val="it-IT"/>
        </w:rPr>
        <w:t xml:space="preserve"> </w:t>
      </w:r>
      <w:r w:rsidRPr="00467036">
        <w:rPr>
          <w:rFonts w:ascii="Century Gothic" w:hAnsi="Century Gothic" w:cs="Tahoma"/>
          <w:b/>
          <w:bCs/>
          <w:sz w:val="28"/>
          <w:szCs w:val="28"/>
          <w:lang w:val="it-IT"/>
        </w:rPr>
        <w:t>UNIVERSITÀ DEGLI STUDI</w:t>
      </w:r>
      <w:r>
        <w:rPr>
          <w:rFonts w:ascii="Century Gothic" w:hAnsi="Century Gothic" w:cs="Tahoma"/>
          <w:b/>
          <w:bCs/>
          <w:sz w:val="28"/>
          <w:szCs w:val="28"/>
          <w:lang w:val="it-IT"/>
        </w:rPr>
        <w:t xml:space="preserve"> </w:t>
      </w:r>
      <w:proofErr w:type="spellStart"/>
      <w:r>
        <w:rPr>
          <w:rFonts w:ascii="Century Gothic" w:hAnsi="Century Gothic" w:cs="Tahoma"/>
          <w:b/>
          <w:bCs/>
          <w:sz w:val="28"/>
          <w:szCs w:val="28"/>
          <w:lang w:val="it-IT"/>
        </w:rPr>
        <w:t>DI</w:t>
      </w:r>
      <w:proofErr w:type="spellEnd"/>
      <w:r>
        <w:rPr>
          <w:rFonts w:ascii="Century Gothic" w:hAnsi="Century Gothic" w:cs="Tahoma"/>
          <w:b/>
          <w:bCs/>
          <w:sz w:val="28"/>
          <w:szCs w:val="28"/>
          <w:lang w:val="it-IT"/>
        </w:rPr>
        <w:t xml:space="preserve"> NAPOLI</w:t>
      </w:r>
      <w:r w:rsidRPr="00467036">
        <w:rPr>
          <w:rFonts w:ascii="Century Gothic" w:hAnsi="Century Gothic" w:cs="Tahoma"/>
          <w:b/>
          <w:bCs/>
          <w:sz w:val="28"/>
          <w:szCs w:val="28"/>
          <w:lang w:val="it-IT"/>
        </w:rPr>
        <w:t xml:space="preserve"> FEDERICO II</w:t>
      </w:r>
    </w:p>
    <w:p w:rsidR="00867B7A" w:rsidRPr="00467036" w:rsidRDefault="00867B7A" w:rsidP="00867B7A">
      <w:pPr>
        <w:jc w:val="center"/>
        <w:rPr>
          <w:rFonts w:ascii="Century Gothic" w:hAnsi="Century Gothic" w:cs="Tahoma"/>
          <w:b/>
          <w:bCs/>
          <w:sz w:val="28"/>
          <w:szCs w:val="28"/>
          <w:lang w:val="it-IT"/>
        </w:rPr>
      </w:pPr>
    </w:p>
    <w:p w:rsidR="00867B7A" w:rsidRDefault="00867B7A" w:rsidP="00867B7A">
      <w:pPr>
        <w:ind w:right="-720"/>
        <w:rPr>
          <w:rFonts w:ascii="Century Gothic" w:hAnsi="Century Gothic"/>
          <w:lang w:val="it-IT"/>
        </w:rPr>
      </w:pPr>
      <w:r w:rsidRPr="00E550DF">
        <w:rPr>
          <w:rFonts w:ascii="Century Gothic" w:hAnsi="Century Gothic"/>
          <w:lang w:val="it-IT"/>
        </w:rPr>
        <w:t>Nome e cognome __________________</w:t>
      </w:r>
      <w:r w:rsidRPr="00E550DF">
        <w:rPr>
          <w:rFonts w:ascii="Century Gothic" w:hAnsi="Century Gothic"/>
          <w:lang w:val="it-IT"/>
        </w:rPr>
        <w:tab/>
      </w:r>
      <w:r w:rsidRPr="00E550DF">
        <w:rPr>
          <w:rFonts w:ascii="Century Gothic" w:hAnsi="Century Gothic"/>
          <w:lang w:val="it-IT"/>
        </w:rPr>
        <w:tab/>
        <w:t>N. matricola ____________</w:t>
      </w:r>
    </w:p>
    <w:p w:rsidR="00867B7A" w:rsidRDefault="00867B7A" w:rsidP="00867B7A">
      <w:pPr>
        <w:jc w:val="both"/>
        <w:rPr>
          <w:rFonts w:ascii="Tahoma" w:hAnsi="Tahoma" w:cs="Tahoma"/>
          <w:sz w:val="20"/>
          <w:szCs w:val="20"/>
          <w:lang w:val="it-IT"/>
        </w:rPr>
      </w:pPr>
    </w:p>
    <w:p w:rsidR="00867B7A" w:rsidRDefault="00867B7A" w:rsidP="00867B7A">
      <w:pPr>
        <w:jc w:val="both"/>
        <w:rPr>
          <w:rFonts w:ascii="Tahoma" w:hAnsi="Tahoma" w:cs="Tahoma"/>
          <w:sz w:val="20"/>
          <w:szCs w:val="20"/>
          <w:lang w:val="it-IT"/>
        </w:rPr>
      </w:pPr>
    </w:p>
    <w:p w:rsidR="00867B7A" w:rsidRPr="00867B7A" w:rsidRDefault="00867B7A" w:rsidP="00867B7A">
      <w:pPr>
        <w:jc w:val="both"/>
        <w:rPr>
          <w:rFonts w:ascii="Tahoma" w:hAnsi="Tahoma" w:cs="Tahoma"/>
          <w:sz w:val="20"/>
          <w:szCs w:val="20"/>
          <w:lang w:val="it-IT"/>
        </w:rPr>
      </w:pPr>
    </w:p>
    <w:p w:rsidR="00867B7A" w:rsidRPr="00C04A13" w:rsidRDefault="00867B7A" w:rsidP="00867B7A">
      <w:pPr>
        <w:numPr>
          <w:ilvl w:val="0"/>
          <w:numId w:val="1"/>
        </w:numPr>
        <w:jc w:val="both"/>
        <w:rPr>
          <w:rFonts w:ascii="Tahoma" w:hAnsi="Tahoma" w:cs="Tahoma"/>
          <w:b/>
          <w:bCs/>
          <w:sz w:val="22"/>
          <w:szCs w:val="22"/>
          <w:lang w:val="it-IT"/>
        </w:rPr>
      </w:pPr>
      <w:r w:rsidRPr="00C04A13">
        <w:rPr>
          <w:rFonts w:ascii="Tahoma" w:hAnsi="Tahoma" w:cs="Tahoma"/>
          <w:b/>
          <w:bCs/>
          <w:sz w:val="22"/>
          <w:szCs w:val="22"/>
          <w:lang w:val="it-IT"/>
        </w:rPr>
        <w:t>GRAMÁTICA Y VOCABULARIO.</w:t>
      </w:r>
    </w:p>
    <w:p w:rsidR="00867B7A" w:rsidRPr="00D1642E" w:rsidRDefault="00867B7A" w:rsidP="00867B7A">
      <w:pPr>
        <w:jc w:val="both"/>
        <w:rPr>
          <w:rFonts w:ascii="Tahoma" w:hAnsi="Tahoma" w:cs="Tahoma"/>
          <w:b/>
          <w:bCs/>
          <w:sz w:val="16"/>
          <w:szCs w:val="22"/>
          <w:lang w:val="it-IT"/>
        </w:rPr>
      </w:pPr>
    </w:p>
    <w:p w:rsidR="00867B7A" w:rsidRPr="00C04A13" w:rsidRDefault="00867B7A" w:rsidP="00867B7A">
      <w:pPr>
        <w:tabs>
          <w:tab w:val="left" w:pos="7953"/>
        </w:tabs>
        <w:jc w:val="both"/>
        <w:rPr>
          <w:rFonts w:ascii="Tahoma" w:hAnsi="Tahoma" w:cs="Tahoma"/>
          <w:sz w:val="22"/>
          <w:szCs w:val="22"/>
          <w:lang w:val="es-ES_tradnl"/>
        </w:rPr>
      </w:pPr>
      <w:r w:rsidRPr="00C04A13">
        <w:rPr>
          <w:rFonts w:ascii="Tahoma" w:hAnsi="Tahoma" w:cs="Tahoma"/>
          <w:b/>
          <w:sz w:val="22"/>
          <w:szCs w:val="22"/>
          <w:lang w:val="es-ES_tradnl"/>
        </w:rPr>
        <w:t>A.1.</w:t>
      </w:r>
      <w:r w:rsidRPr="00C04A13">
        <w:rPr>
          <w:rFonts w:ascii="Tahoma" w:hAnsi="Tahoma" w:cs="Tahoma"/>
          <w:sz w:val="22"/>
          <w:szCs w:val="22"/>
          <w:lang w:val="es-ES_tradnl"/>
        </w:rPr>
        <w:t xml:space="preserve"> Elegir la opción adecuada para cada situación </w:t>
      </w:r>
      <w:r w:rsidRPr="00876B70">
        <w:rPr>
          <w:rFonts w:ascii="Tahoma" w:hAnsi="Tahoma" w:cs="Tahoma"/>
          <w:sz w:val="22"/>
          <w:szCs w:val="22"/>
          <w:lang w:val="es-ES_tradnl"/>
        </w:rPr>
        <w:t>(</w:t>
      </w:r>
      <w:r w:rsidRPr="00467036">
        <w:rPr>
          <w:rFonts w:ascii="Tahoma" w:hAnsi="Tahoma" w:cs="Tahoma"/>
          <w:sz w:val="22"/>
          <w:szCs w:val="22"/>
          <w:u w:val="single"/>
          <w:lang w:val="es-ES_tradnl"/>
        </w:rPr>
        <w:t>marcar con una X</w:t>
      </w:r>
      <w:r w:rsidRPr="00876B70">
        <w:rPr>
          <w:rFonts w:ascii="Tahoma" w:hAnsi="Tahoma" w:cs="Tahoma"/>
          <w:sz w:val="22"/>
          <w:szCs w:val="22"/>
          <w:lang w:val="es-ES_tradnl"/>
        </w:rPr>
        <w:t>)</w:t>
      </w:r>
      <w:r>
        <w:rPr>
          <w:rFonts w:ascii="Tahoma" w:hAnsi="Tahoma" w:cs="Tahoma"/>
          <w:sz w:val="22"/>
          <w:szCs w:val="22"/>
          <w:lang w:val="es-ES_tradnl"/>
        </w:rPr>
        <w:t xml:space="preserve"> (1 p. c/u)</w:t>
      </w:r>
    </w:p>
    <w:p w:rsidR="00867B7A" w:rsidRPr="00C04A13" w:rsidRDefault="00867B7A" w:rsidP="00867B7A">
      <w:pPr>
        <w:jc w:val="both"/>
        <w:rPr>
          <w:rFonts w:ascii="Tahoma" w:hAnsi="Tahoma" w:cs="Tahoma"/>
          <w:sz w:val="22"/>
          <w:szCs w:val="22"/>
          <w:lang w:val="es-ES_tradnl"/>
        </w:rPr>
      </w:pPr>
    </w:p>
    <w:p w:rsidR="00867B7A" w:rsidRPr="009710F8" w:rsidRDefault="00867B7A" w:rsidP="00867B7A">
      <w:pPr>
        <w:jc w:val="both"/>
        <w:rPr>
          <w:rFonts w:ascii="Tahoma" w:hAnsi="Tahoma" w:cs="Tahoma"/>
          <w:sz w:val="20"/>
          <w:szCs w:val="22"/>
          <w:lang w:val="es-ES_tradnl"/>
        </w:rPr>
      </w:pPr>
      <w:r w:rsidRPr="009710F8">
        <w:rPr>
          <w:rFonts w:ascii="Tahoma" w:hAnsi="Tahoma" w:cs="Tahoma"/>
          <w:sz w:val="20"/>
          <w:szCs w:val="22"/>
          <w:lang w:val="es-ES_tradnl"/>
        </w:rPr>
        <w:t>1. Si tu amigo Antonio se comporta bien con todo el mundo , dices</w:t>
      </w:r>
    </w:p>
    <w:p w:rsidR="00867B7A" w:rsidRPr="009710F8" w:rsidRDefault="00867B7A" w:rsidP="00867B7A">
      <w:pPr>
        <w:numPr>
          <w:ilvl w:val="0"/>
          <w:numId w:val="3"/>
        </w:numPr>
        <w:tabs>
          <w:tab w:val="clear" w:pos="705"/>
          <w:tab w:val="num" w:pos="540"/>
          <w:tab w:val="left" w:pos="990"/>
        </w:tabs>
        <w:ind w:left="0" w:firstLine="0"/>
        <w:jc w:val="both"/>
        <w:rPr>
          <w:rFonts w:ascii="Tahoma" w:hAnsi="Tahoma" w:cs="Tahoma"/>
          <w:sz w:val="20"/>
          <w:szCs w:val="22"/>
          <w:lang w:val="es-ES_tradnl"/>
        </w:rPr>
      </w:pPr>
      <w:r w:rsidRPr="009710F8">
        <w:rPr>
          <w:rFonts w:ascii="Tahoma" w:hAnsi="Tahoma" w:cs="Tahoma"/>
          <w:sz w:val="20"/>
          <w:szCs w:val="22"/>
          <w:lang w:val="es-ES_tradnl"/>
        </w:rPr>
        <w:t>es bueno</w:t>
      </w:r>
    </w:p>
    <w:p w:rsidR="00867B7A" w:rsidRPr="009710F8" w:rsidRDefault="00867B7A" w:rsidP="00867B7A">
      <w:pPr>
        <w:numPr>
          <w:ilvl w:val="0"/>
          <w:numId w:val="3"/>
        </w:numPr>
        <w:tabs>
          <w:tab w:val="clear" w:pos="705"/>
          <w:tab w:val="left" w:pos="540"/>
        </w:tabs>
        <w:ind w:left="0" w:firstLine="0"/>
        <w:jc w:val="both"/>
        <w:rPr>
          <w:rFonts w:ascii="Tahoma" w:hAnsi="Tahoma" w:cs="Tahoma"/>
          <w:sz w:val="20"/>
          <w:szCs w:val="22"/>
          <w:lang w:val="es-ES_tradnl"/>
        </w:rPr>
      </w:pPr>
      <w:r w:rsidRPr="009710F8">
        <w:rPr>
          <w:rFonts w:ascii="Tahoma" w:hAnsi="Tahoma" w:cs="Tahoma"/>
          <w:sz w:val="20"/>
          <w:szCs w:val="22"/>
          <w:lang w:val="es-ES_tradnl"/>
        </w:rPr>
        <w:t>está bueno</w:t>
      </w:r>
    </w:p>
    <w:p w:rsidR="00867B7A" w:rsidRPr="009710F8" w:rsidRDefault="00867B7A" w:rsidP="00867B7A">
      <w:pPr>
        <w:jc w:val="both"/>
        <w:rPr>
          <w:rFonts w:ascii="Tahoma" w:hAnsi="Tahoma" w:cs="Tahoma"/>
          <w:sz w:val="20"/>
          <w:szCs w:val="22"/>
          <w:lang w:val="es-ES_tradnl"/>
        </w:rPr>
      </w:pPr>
    </w:p>
    <w:p w:rsidR="00867B7A" w:rsidRPr="009710F8" w:rsidRDefault="00867B7A" w:rsidP="00867B7A">
      <w:pPr>
        <w:jc w:val="both"/>
        <w:rPr>
          <w:rFonts w:ascii="Tahoma" w:hAnsi="Tahoma" w:cs="Tahoma"/>
          <w:sz w:val="20"/>
          <w:szCs w:val="22"/>
          <w:lang w:val="es-ES_tradnl"/>
        </w:rPr>
      </w:pPr>
      <w:r w:rsidRPr="009710F8">
        <w:rPr>
          <w:rFonts w:ascii="Tahoma" w:hAnsi="Tahoma" w:cs="Tahoma"/>
          <w:sz w:val="20"/>
          <w:szCs w:val="22"/>
          <w:lang w:val="es-ES_tradnl"/>
        </w:rPr>
        <w:t>2. Si hablas de lo que haces normalmente, dices.</w:t>
      </w:r>
    </w:p>
    <w:p w:rsidR="00867B7A" w:rsidRPr="009710F8" w:rsidRDefault="00867B7A" w:rsidP="00867B7A">
      <w:pPr>
        <w:numPr>
          <w:ilvl w:val="0"/>
          <w:numId w:val="2"/>
        </w:numPr>
        <w:tabs>
          <w:tab w:val="clear" w:pos="360"/>
          <w:tab w:val="num" w:pos="540"/>
        </w:tabs>
        <w:jc w:val="both"/>
        <w:rPr>
          <w:rFonts w:ascii="Tahoma" w:hAnsi="Tahoma" w:cs="Tahoma"/>
          <w:sz w:val="20"/>
          <w:szCs w:val="22"/>
          <w:lang w:val="es-ES_tradnl"/>
        </w:rPr>
      </w:pPr>
      <w:r w:rsidRPr="009710F8">
        <w:rPr>
          <w:rFonts w:ascii="Tahoma" w:hAnsi="Tahoma" w:cs="Tahoma"/>
          <w:sz w:val="20"/>
          <w:szCs w:val="22"/>
          <w:lang w:val="es-ES_tradnl"/>
        </w:rPr>
        <w:t>Nunca no me ducho después de comer.</w:t>
      </w:r>
    </w:p>
    <w:p w:rsidR="00867B7A" w:rsidRPr="009710F8" w:rsidRDefault="00867B7A" w:rsidP="00867B7A">
      <w:pPr>
        <w:numPr>
          <w:ilvl w:val="0"/>
          <w:numId w:val="2"/>
        </w:numPr>
        <w:tabs>
          <w:tab w:val="clear" w:pos="360"/>
          <w:tab w:val="num" w:pos="540"/>
        </w:tabs>
        <w:jc w:val="both"/>
        <w:rPr>
          <w:rFonts w:ascii="Tahoma" w:hAnsi="Tahoma" w:cs="Tahoma"/>
          <w:sz w:val="20"/>
          <w:szCs w:val="22"/>
          <w:lang w:val="es-ES_tradnl"/>
        </w:rPr>
      </w:pPr>
      <w:r w:rsidRPr="009710F8">
        <w:rPr>
          <w:rFonts w:ascii="Tahoma" w:hAnsi="Tahoma" w:cs="Tahoma"/>
          <w:sz w:val="20"/>
          <w:szCs w:val="22"/>
          <w:lang w:val="es-ES_tradnl"/>
        </w:rPr>
        <w:t>A menudo me ducho después de comer.</w:t>
      </w:r>
    </w:p>
    <w:p w:rsidR="00867B7A" w:rsidRPr="009710F8" w:rsidRDefault="00867B7A" w:rsidP="00867B7A">
      <w:pPr>
        <w:numPr>
          <w:ilvl w:val="0"/>
          <w:numId w:val="2"/>
        </w:numPr>
        <w:tabs>
          <w:tab w:val="clear" w:pos="360"/>
          <w:tab w:val="num" w:pos="540"/>
        </w:tabs>
        <w:jc w:val="both"/>
        <w:rPr>
          <w:rFonts w:ascii="Tahoma" w:hAnsi="Tahoma" w:cs="Tahoma"/>
          <w:sz w:val="20"/>
          <w:szCs w:val="22"/>
          <w:lang w:val="es-ES_tradnl"/>
        </w:rPr>
      </w:pPr>
      <w:r w:rsidRPr="009710F8">
        <w:rPr>
          <w:rFonts w:ascii="Tahoma" w:hAnsi="Tahoma" w:cs="Tahoma"/>
          <w:sz w:val="20"/>
          <w:szCs w:val="22"/>
          <w:lang w:val="es-ES_tradnl"/>
        </w:rPr>
        <w:t>A vez me ducho después de comer.</w:t>
      </w:r>
    </w:p>
    <w:p w:rsidR="00867B7A" w:rsidRPr="009710F8" w:rsidRDefault="00867B7A" w:rsidP="00867B7A">
      <w:pPr>
        <w:jc w:val="both"/>
        <w:rPr>
          <w:rFonts w:ascii="Tahoma" w:hAnsi="Tahoma" w:cs="Tahoma"/>
          <w:sz w:val="20"/>
          <w:szCs w:val="22"/>
          <w:lang w:val="es-ES_tradnl"/>
        </w:rPr>
      </w:pPr>
    </w:p>
    <w:p w:rsidR="00867B7A" w:rsidRPr="009710F8" w:rsidRDefault="00867B7A" w:rsidP="00867B7A">
      <w:pPr>
        <w:jc w:val="both"/>
        <w:rPr>
          <w:rFonts w:ascii="Tahoma" w:hAnsi="Tahoma" w:cs="Tahoma"/>
          <w:sz w:val="20"/>
          <w:szCs w:val="22"/>
          <w:lang w:val="es-ES_tradnl"/>
        </w:rPr>
      </w:pPr>
      <w:r w:rsidRPr="009710F8">
        <w:rPr>
          <w:rFonts w:ascii="Tahoma" w:hAnsi="Tahoma" w:cs="Tahoma"/>
          <w:sz w:val="20"/>
          <w:szCs w:val="22"/>
          <w:lang w:val="es-ES_tradnl"/>
        </w:rPr>
        <w:t>3. Si tu amigo te ayuda a encontrar tu diccionario, dice</w:t>
      </w:r>
    </w:p>
    <w:p w:rsidR="00867B7A" w:rsidRPr="009710F8" w:rsidRDefault="00867B7A" w:rsidP="00867B7A">
      <w:pPr>
        <w:numPr>
          <w:ilvl w:val="0"/>
          <w:numId w:val="4"/>
        </w:numPr>
        <w:tabs>
          <w:tab w:val="clear" w:pos="705"/>
          <w:tab w:val="num" w:pos="540"/>
        </w:tabs>
        <w:jc w:val="both"/>
        <w:rPr>
          <w:rFonts w:ascii="Tahoma" w:hAnsi="Tahoma" w:cs="Tahoma"/>
          <w:sz w:val="20"/>
          <w:szCs w:val="22"/>
          <w:lang w:val="es-ES_tradnl"/>
        </w:rPr>
      </w:pPr>
      <w:r w:rsidRPr="009710F8">
        <w:rPr>
          <w:rFonts w:ascii="Tahoma" w:hAnsi="Tahoma" w:cs="Tahoma"/>
          <w:sz w:val="20"/>
          <w:szCs w:val="22"/>
          <w:lang w:val="es-ES_tradnl"/>
        </w:rPr>
        <w:t>Está debajo de la mesa</w:t>
      </w:r>
    </w:p>
    <w:p w:rsidR="00867B7A" w:rsidRPr="009710F8" w:rsidRDefault="00867B7A" w:rsidP="00867B7A">
      <w:pPr>
        <w:numPr>
          <w:ilvl w:val="0"/>
          <w:numId w:val="4"/>
        </w:numPr>
        <w:tabs>
          <w:tab w:val="clear" w:pos="705"/>
          <w:tab w:val="num" w:pos="540"/>
        </w:tabs>
        <w:jc w:val="both"/>
        <w:rPr>
          <w:rFonts w:ascii="Tahoma" w:hAnsi="Tahoma" w:cs="Tahoma"/>
          <w:sz w:val="20"/>
          <w:szCs w:val="22"/>
          <w:lang w:val="es-ES_tradnl"/>
        </w:rPr>
      </w:pPr>
      <w:r w:rsidRPr="009710F8">
        <w:rPr>
          <w:rFonts w:ascii="Tahoma" w:hAnsi="Tahoma" w:cs="Tahoma"/>
          <w:sz w:val="20"/>
          <w:szCs w:val="22"/>
          <w:lang w:val="es-ES_tradnl"/>
        </w:rPr>
        <w:t>Está sobre de la mesa</w:t>
      </w:r>
    </w:p>
    <w:p w:rsidR="00867B7A" w:rsidRPr="009710F8" w:rsidRDefault="00867B7A" w:rsidP="00867B7A">
      <w:pPr>
        <w:numPr>
          <w:ilvl w:val="0"/>
          <w:numId w:val="4"/>
        </w:numPr>
        <w:tabs>
          <w:tab w:val="clear" w:pos="705"/>
          <w:tab w:val="num" w:pos="540"/>
        </w:tabs>
        <w:jc w:val="both"/>
        <w:rPr>
          <w:rFonts w:ascii="Tahoma" w:hAnsi="Tahoma" w:cs="Tahoma"/>
          <w:sz w:val="20"/>
          <w:szCs w:val="22"/>
          <w:lang w:val="es-ES_tradnl"/>
        </w:rPr>
      </w:pPr>
      <w:r w:rsidRPr="009710F8">
        <w:rPr>
          <w:rFonts w:ascii="Tahoma" w:hAnsi="Tahoma" w:cs="Tahoma"/>
          <w:sz w:val="20"/>
          <w:szCs w:val="22"/>
          <w:lang w:val="es-ES_tradnl"/>
        </w:rPr>
        <w:t>Está encima la mesa</w:t>
      </w:r>
    </w:p>
    <w:p w:rsidR="00867B7A" w:rsidRPr="009710F8" w:rsidRDefault="00867B7A" w:rsidP="00867B7A">
      <w:pPr>
        <w:jc w:val="both"/>
        <w:rPr>
          <w:rFonts w:ascii="Tahoma" w:hAnsi="Tahoma" w:cs="Tahoma"/>
          <w:sz w:val="20"/>
          <w:szCs w:val="22"/>
          <w:lang w:val="es-ES_tradnl"/>
        </w:rPr>
      </w:pPr>
    </w:p>
    <w:p w:rsidR="00867B7A" w:rsidRPr="009710F8" w:rsidRDefault="00867B7A" w:rsidP="00867B7A">
      <w:pPr>
        <w:jc w:val="both"/>
        <w:rPr>
          <w:rFonts w:ascii="Tahoma" w:hAnsi="Tahoma" w:cs="Tahoma"/>
          <w:sz w:val="20"/>
          <w:szCs w:val="22"/>
          <w:lang w:val="es-ES_tradnl"/>
        </w:rPr>
      </w:pPr>
      <w:r w:rsidRPr="009710F8">
        <w:rPr>
          <w:rFonts w:ascii="Tahoma" w:hAnsi="Tahoma" w:cs="Tahoma"/>
          <w:sz w:val="20"/>
          <w:szCs w:val="22"/>
          <w:lang w:val="es-ES_tradnl"/>
        </w:rPr>
        <w:t>4. Si hablas de tus aficiones, dices</w:t>
      </w:r>
    </w:p>
    <w:p w:rsidR="00867B7A" w:rsidRPr="009710F8" w:rsidRDefault="00867B7A" w:rsidP="00867B7A">
      <w:pPr>
        <w:numPr>
          <w:ilvl w:val="1"/>
          <w:numId w:val="2"/>
        </w:numPr>
        <w:tabs>
          <w:tab w:val="clear" w:pos="720"/>
          <w:tab w:val="num" w:pos="540"/>
        </w:tabs>
        <w:ind w:left="0" w:firstLine="0"/>
        <w:jc w:val="both"/>
        <w:rPr>
          <w:rFonts w:ascii="Tahoma" w:hAnsi="Tahoma" w:cs="Tahoma"/>
          <w:sz w:val="20"/>
          <w:szCs w:val="22"/>
          <w:lang w:val="es-ES_tradnl"/>
        </w:rPr>
      </w:pPr>
      <w:r w:rsidRPr="009710F8">
        <w:rPr>
          <w:rFonts w:ascii="Tahoma" w:hAnsi="Tahoma" w:cs="Tahoma"/>
          <w:sz w:val="20"/>
          <w:szCs w:val="22"/>
          <w:lang w:val="es-ES_tradnl"/>
        </w:rPr>
        <w:t xml:space="preserve">me encantan las películas de acción </w:t>
      </w:r>
    </w:p>
    <w:p w:rsidR="00867B7A" w:rsidRPr="009710F8" w:rsidRDefault="00867B7A" w:rsidP="00867B7A">
      <w:pPr>
        <w:numPr>
          <w:ilvl w:val="1"/>
          <w:numId w:val="2"/>
        </w:numPr>
        <w:tabs>
          <w:tab w:val="clear" w:pos="720"/>
          <w:tab w:val="num" w:pos="540"/>
        </w:tabs>
        <w:ind w:left="0" w:firstLine="0"/>
        <w:jc w:val="both"/>
        <w:rPr>
          <w:rFonts w:ascii="Tahoma" w:hAnsi="Tahoma" w:cs="Tahoma"/>
          <w:sz w:val="20"/>
          <w:szCs w:val="22"/>
          <w:lang w:val="es-ES_tradnl"/>
        </w:rPr>
      </w:pPr>
      <w:r w:rsidRPr="009710F8">
        <w:rPr>
          <w:rFonts w:ascii="Tahoma" w:hAnsi="Tahoma" w:cs="Tahoma"/>
          <w:sz w:val="20"/>
          <w:szCs w:val="22"/>
          <w:lang w:val="es-ES_tradnl"/>
        </w:rPr>
        <w:t>me gustan leer libros</w:t>
      </w:r>
    </w:p>
    <w:p w:rsidR="00867B7A" w:rsidRPr="009710F8" w:rsidRDefault="00867B7A" w:rsidP="00867B7A">
      <w:pPr>
        <w:numPr>
          <w:ilvl w:val="1"/>
          <w:numId w:val="2"/>
        </w:numPr>
        <w:tabs>
          <w:tab w:val="clear" w:pos="720"/>
          <w:tab w:val="num" w:pos="540"/>
        </w:tabs>
        <w:ind w:left="0" w:firstLine="0"/>
        <w:jc w:val="both"/>
        <w:rPr>
          <w:rFonts w:ascii="Tahoma" w:hAnsi="Tahoma" w:cs="Tahoma"/>
          <w:sz w:val="20"/>
          <w:szCs w:val="22"/>
          <w:lang w:val="es-ES_tradnl"/>
        </w:rPr>
      </w:pPr>
      <w:r w:rsidRPr="009710F8">
        <w:rPr>
          <w:rFonts w:ascii="Tahoma" w:hAnsi="Tahoma" w:cs="Tahoma"/>
          <w:sz w:val="20"/>
          <w:szCs w:val="22"/>
          <w:lang w:val="es-ES_tradnl"/>
        </w:rPr>
        <w:t>prefiero de escuchar música clásica</w:t>
      </w:r>
    </w:p>
    <w:p w:rsidR="00867B7A" w:rsidRPr="009710F8" w:rsidRDefault="00867B7A" w:rsidP="00867B7A">
      <w:pPr>
        <w:jc w:val="both"/>
        <w:rPr>
          <w:rFonts w:ascii="Tahoma" w:hAnsi="Tahoma" w:cs="Tahoma"/>
          <w:sz w:val="20"/>
          <w:szCs w:val="22"/>
          <w:lang w:val="es-ES_tradnl"/>
        </w:rPr>
      </w:pPr>
    </w:p>
    <w:p w:rsidR="00867B7A" w:rsidRPr="009710F8" w:rsidRDefault="00867B7A" w:rsidP="00867B7A">
      <w:pPr>
        <w:jc w:val="both"/>
        <w:rPr>
          <w:rFonts w:ascii="Tahoma" w:hAnsi="Tahoma" w:cs="Tahoma"/>
          <w:sz w:val="20"/>
          <w:szCs w:val="22"/>
          <w:lang w:val="es-ES_tradnl"/>
        </w:rPr>
      </w:pPr>
      <w:r w:rsidRPr="009710F8">
        <w:rPr>
          <w:rFonts w:ascii="Tahoma" w:hAnsi="Tahoma" w:cs="Tahoma"/>
          <w:sz w:val="20"/>
          <w:szCs w:val="22"/>
          <w:lang w:val="es-ES_tradnl"/>
        </w:rPr>
        <w:t xml:space="preserve">5. Si son las 8 de la mañana y tienes hambre, dices </w:t>
      </w:r>
    </w:p>
    <w:p w:rsidR="00867B7A" w:rsidRPr="009710F8" w:rsidRDefault="00867B7A" w:rsidP="00867B7A">
      <w:pPr>
        <w:numPr>
          <w:ilvl w:val="0"/>
          <w:numId w:val="5"/>
        </w:numPr>
        <w:jc w:val="both"/>
        <w:rPr>
          <w:rFonts w:ascii="Tahoma" w:hAnsi="Tahoma" w:cs="Tahoma"/>
          <w:sz w:val="20"/>
          <w:szCs w:val="22"/>
          <w:lang w:val="es-ES_tradnl"/>
        </w:rPr>
      </w:pPr>
      <w:r w:rsidRPr="009710F8">
        <w:rPr>
          <w:rFonts w:ascii="Tahoma" w:hAnsi="Tahoma" w:cs="Tahoma"/>
          <w:sz w:val="20"/>
          <w:szCs w:val="22"/>
          <w:lang w:val="es-ES_tradnl"/>
        </w:rPr>
        <w:t>quiero a desayunar</w:t>
      </w:r>
    </w:p>
    <w:p w:rsidR="00867B7A" w:rsidRPr="009710F8" w:rsidRDefault="00867B7A" w:rsidP="00867B7A">
      <w:pPr>
        <w:numPr>
          <w:ilvl w:val="0"/>
          <w:numId w:val="5"/>
        </w:numPr>
        <w:jc w:val="both"/>
        <w:rPr>
          <w:rFonts w:ascii="Tahoma" w:hAnsi="Tahoma" w:cs="Tahoma"/>
          <w:sz w:val="20"/>
          <w:szCs w:val="22"/>
          <w:lang w:val="es-ES_tradnl"/>
        </w:rPr>
      </w:pPr>
      <w:r w:rsidRPr="009710F8">
        <w:rPr>
          <w:rFonts w:ascii="Tahoma" w:hAnsi="Tahoma" w:cs="Tahoma"/>
          <w:sz w:val="20"/>
          <w:szCs w:val="22"/>
          <w:lang w:val="es-ES_tradnl"/>
        </w:rPr>
        <w:t>acabo a desayunar</w:t>
      </w:r>
    </w:p>
    <w:p w:rsidR="00867B7A" w:rsidRDefault="00867B7A" w:rsidP="00867B7A">
      <w:pPr>
        <w:numPr>
          <w:ilvl w:val="0"/>
          <w:numId w:val="5"/>
        </w:numPr>
        <w:jc w:val="both"/>
        <w:rPr>
          <w:rFonts w:ascii="Tahoma" w:hAnsi="Tahoma" w:cs="Tahoma"/>
          <w:sz w:val="20"/>
          <w:szCs w:val="22"/>
          <w:lang w:val="es-ES_tradnl"/>
        </w:rPr>
      </w:pPr>
      <w:r w:rsidRPr="009710F8">
        <w:rPr>
          <w:rFonts w:ascii="Tahoma" w:hAnsi="Tahoma" w:cs="Tahoma"/>
          <w:sz w:val="20"/>
          <w:szCs w:val="22"/>
          <w:lang w:val="es-ES_tradnl"/>
        </w:rPr>
        <w:t xml:space="preserve">voy a desayunar </w:t>
      </w:r>
    </w:p>
    <w:p w:rsidR="00867B7A" w:rsidRPr="009710F8" w:rsidRDefault="00867B7A" w:rsidP="00867B7A">
      <w:pPr>
        <w:jc w:val="both"/>
        <w:rPr>
          <w:rFonts w:ascii="Tahoma" w:hAnsi="Tahoma" w:cs="Tahoma"/>
          <w:sz w:val="20"/>
          <w:szCs w:val="22"/>
          <w:lang w:val="es-ES_tradnl"/>
        </w:rPr>
      </w:pPr>
    </w:p>
    <w:p w:rsidR="00867B7A" w:rsidRPr="00D1642E" w:rsidRDefault="00867B7A" w:rsidP="00867B7A">
      <w:pPr>
        <w:ind w:left="7920"/>
        <w:jc w:val="both"/>
        <w:rPr>
          <w:rFonts w:ascii="Tahoma" w:hAnsi="Tahoma" w:cs="Tahoma"/>
          <w:sz w:val="16"/>
          <w:szCs w:val="22"/>
          <w:lang w:val="es-ES_tradnl"/>
        </w:rPr>
      </w:pPr>
      <w:r w:rsidRPr="00D1642E">
        <w:rPr>
          <w:rFonts w:ascii="Tahoma" w:hAnsi="Tahoma" w:cs="Tahoma"/>
          <w:sz w:val="16"/>
          <w:szCs w:val="22"/>
          <w:lang w:val="es-ES_tradnl"/>
        </w:rPr>
        <w:t>__/5</w:t>
      </w:r>
    </w:p>
    <w:p w:rsidR="00867B7A" w:rsidRPr="00C04A13" w:rsidRDefault="00867B7A" w:rsidP="00867B7A">
      <w:pPr>
        <w:jc w:val="both"/>
        <w:rPr>
          <w:rFonts w:ascii="Tahoma" w:hAnsi="Tahoma" w:cs="Tahoma"/>
          <w:sz w:val="22"/>
          <w:szCs w:val="22"/>
          <w:lang w:val="es-ES_tradnl"/>
        </w:rPr>
      </w:pPr>
      <w:r w:rsidRPr="00C04A13">
        <w:rPr>
          <w:rFonts w:ascii="Tahoma" w:hAnsi="Tahoma" w:cs="Tahoma"/>
          <w:b/>
          <w:sz w:val="22"/>
          <w:szCs w:val="22"/>
          <w:lang w:val="es-ES_tradnl"/>
        </w:rPr>
        <w:t>A.2.</w:t>
      </w:r>
      <w:r w:rsidRPr="00C04A13">
        <w:rPr>
          <w:rFonts w:ascii="Tahoma" w:hAnsi="Tahoma" w:cs="Tahoma"/>
          <w:sz w:val="22"/>
          <w:szCs w:val="22"/>
          <w:lang w:val="es-ES_tradnl"/>
        </w:rPr>
        <w:t xml:space="preserve"> Corregir los errores de las siguientes frases. </w:t>
      </w:r>
      <w:r>
        <w:rPr>
          <w:rFonts w:ascii="Tahoma" w:hAnsi="Tahoma" w:cs="Tahoma"/>
          <w:sz w:val="22"/>
          <w:szCs w:val="22"/>
          <w:lang w:val="es-ES_tradnl"/>
        </w:rPr>
        <w:t>(1 p. c/u)</w:t>
      </w:r>
    </w:p>
    <w:p w:rsidR="00867B7A" w:rsidRPr="009710F8" w:rsidRDefault="00867B7A" w:rsidP="00867B7A">
      <w:pPr>
        <w:jc w:val="both"/>
        <w:rPr>
          <w:rFonts w:ascii="Tahoma" w:hAnsi="Tahoma" w:cs="Tahoma"/>
          <w:sz w:val="20"/>
          <w:szCs w:val="22"/>
          <w:lang w:val="es-ES_tradnl"/>
        </w:rPr>
      </w:pPr>
    </w:p>
    <w:p w:rsidR="00867B7A" w:rsidRPr="009710F8" w:rsidRDefault="00867B7A" w:rsidP="00867B7A">
      <w:pPr>
        <w:jc w:val="both"/>
        <w:rPr>
          <w:rFonts w:ascii="Tahoma" w:hAnsi="Tahoma" w:cs="Tahoma"/>
          <w:sz w:val="20"/>
          <w:szCs w:val="22"/>
          <w:lang w:val="es-ES_tradnl"/>
        </w:rPr>
      </w:pPr>
      <w:r w:rsidRPr="009710F8">
        <w:rPr>
          <w:rFonts w:ascii="Tahoma" w:hAnsi="Tahoma" w:cs="Tahoma"/>
          <w:sz w:val="20"/>
          <w:szCs w:val="22"/>
          <w:lang w:val="es-ES_tradnl"/>
        </w:rPr>
        <w:t>1. El jueves pasado hemos estudiado los verbos.</w:t>
      </w:r>
    </w:p>
    <w:p w:rsidR="00867B7A" w:rsidRPr="009710F8" w:rsidRDefault="00867B7A" w:rsidP="00867B7A">
      <w:pPr>
        <w:jc w:val="both"/>
        <w:rPr>
          <w:rFonts w:ascii="Tahoma" w:hAnsi="Tahoma" w:cs="Tahoma"/>
          <w:sz w:val="20"/>
          <w:szCs w:val="22"/>
          <w:lang w:val="es-ES_tradnl"/>
        </w:rPr>
      </w:pPr>
    </w:p>
    <w:p w:rsidR="00867B7A" w:rsidRPr="009710F8" w:rsidRDefault="00867B7A" w:rsidP="00867B7A">
      <w:pPr>
        <w:jc w:val="both"/>
        <w:rPr>
          <w:rFonts w:ascii="Tahoma" w:hAnsi="Tahoma" w:cs="Tahoma"/>
          <w:sz w:val="20"/>
          <w:szCs w:val="22"/>
          <w:lang w:val="es-ES_tradnl"/>
        </w:rPr>
      </w:pPr>
      <w:r w:rsidRPr="009710F8">
        <w:rPr>
          <w:rFonts w:ascii="Tahoma" w:hAnsi="Tahoma" w:cs="Tahoma"/>
          <w:sz w:val="20"/>
          <w:szCs w:val="22"/>
          <w:lang w:val="es-ES_tradnl"/>
        </w:rPr>
        <w:t>2. No tienes que aprender muy cosas para el examen.</w:t>
      </w:r>
    </w:p>
    <w:p w:rsidR="00867B7A" w:rsidRPr="009710F8" w:rsidRDefault="00867B7A" w:rsidP="00867B7A">
      <w:pPr>
        <w:jc w:val="both"/>
        <w:rPr>
          <w:rFonts w:ascii="Tahoma" w:hAnsi="Tahoma" w:cs="Tahoma"/>
          <w:sz w:val="20"/>
          <w:szCs w:val="22"/>
          <w:lang w:val="es-ES_tradnl"/>
        </w:rPr>
      </w:pPr>
    </w:p>
    <w:p w:rsidR="00867B7A" w:rsidRPr="009710F8" w:rsidRDefault="00867B7A" w:rsidP="00867B7A">
      <w:pPr>
        <w:jc w:val="both"/>
        <w:rPr>
          <w:rFonts w:ascii="Tahoma" w:hAnsi="Tahoma" w:cs="Tahoma"/>
          <w:sz w:val="20"/>
          <w:szCs w:val="22"/>
          <w:lang w:val="es-ES_tradnl"/>
        </w:rPr>
      </w:pPr>
      <w:r w:rsidRPr="009710F8">
        <w:rPr>
          <w:rFonts w:ascii="Tahoma" w:hAnsi="Tahoma" w:cs="Tahoma"/>
          <w:sz w:val="20"/>
          <w:szCs w:val="22"/>
          <w:lang w:val="es-ES_tradnl"/>
        </w:rPr>
        <w:t>3. Su amigos viven en la misma casa.</w:t>
      </w:r>
    </w:p>
    <w:p w:rsidR="00867B7A" w:rsidRPr="009710F8" w:rsidRDefault="00867B7A" w:rsidP="00867B7A">
      <w:pPr>
        <w:jc w:val="both"/>
        <w:rPr>
          <w:rFonts w:ascii="Tahoma" w:hAnsi="Tahoma" w:cs="Tahoma"/>
          <w:sz w:val="20"/>
          <w:szCs w:val="22"/>
          <w:lang w:val="es-ES_tradnl"/>
        </w:rPr>
      </w:pPr>
    </w:p>
    <w:p w:rsidR="00867B7A" w:rsidRPr="009710F8" w:rsidRDefault="00867B7A" w:rsidP="00867B7A">
      <w:pPr>
        <w:jc w:val="both"/>
        <w:rPr>
          <w:rFonts w:ascii="Tahoma" w:hAnsi="Tahoma" w:cs="Tahoma"/>
          <w:sz w:val="20"/>
          <w:szCs w:val="22"/>
          <w:lang w:val="es-ES_tradnl"/>
        </w:rPr>
      </w:pPr>
      <w:r w:rsidRPr="009710F8">
        <w:rPr>
          <w:rFonts w:ascii="Tahoma" w:hAnsi="Tahoma" w:cs="Tahoma"/>
          <w:sz w:val="20"/>
          <w:szCs w:val="22"/>
          <w:lang w:val="es-ES_tradnl"/>
        </w:rPr>
        <w:t>4. A Julia la encanta el cine en blanco y negro.</w:t>
      </w:r>
    </w:p>
    <w:p w:rsidR="00867B7A" w:rsidRPr="009710F8" w:rsidRDefault="00867B7A" w:rsidP="00867B7A">
      <w:pPr>
        <w:jc w:val="both"/>
        <w:rPr>
          <w:rFonts w:ascii="Tahoma" w:hAnsi="Tahoma" w:cs="Tahoma"/>
          <w:sz w:val="20"/>
          <w:szCs w:val="22"/>
          <w:lang w:val="es-ES_tradnl"/>
        </w:rPr>
      </w:pPr>
    </w:p>
    <w:p w:rsidR="00867B7A" w:rsidRPr="00B11233" w:rsidRDefault="00867B7A" w:rsidP="00867B7A">
      <w:pPr>
        <w:jc w:val="both"/>
        <w:rPr>
          <w:rFonts w:ascii="Tahoma" w:hAnsi="Tahoma" w:cs="Tahoma"/>
          <w:sz w:val="16"/>
          <w:szCs w:val="22"/>
          <w:lang w:val="es-ES_tradnl"/>
        </w:rPr>
      </w:pPr>
      <w:r w:rsidRPr="009710F8">
        <w:rPr>
          <w:rFonts w:ascii="Tahoma" w:hAnsi="Tahoma" w:cs="Tahoma"/>
          <w:sz w:val="20"/>
          <w:szCs w:val="22"/>
          <w:lang w:val="es-ES_tradnl"/>
        </w:rPr>
        <w:t>5. No está nada en la nevera. ¿Salimos a cenar?</w:t>
      </w:r>
      <w:r w:rsidRPr="009710F8">
        <w:rPr>
          <w:rFonts w:ascii="Tahoma" w:hAnsi="Tahoma" w:cs="Tahoma"/>
          <w:sz w:val="20"/>
          <w:szCs w:val="22"/>
          <w:lang w:val="es-ES_tradnl"/>
        </w:rPr>
        <w:tab/>
      </w:r>
      <w:r w:rsidRPr="00D1642E">
        <w:rPr>
          <w:rFonts w:ascii="Tahoma" w:hAnsi="Tahoma" w:cs="Tahoma"/>
          <w:sz w:val="16"/>
          <w:szCs w:val="22"/>
          <w:lang w:val="es-ES_tradnl"/>
        </w:rPr>
        <w:tab/>
      </w:r>
      <w:r w:rsidRPr="00D1642E">
        <w:rPr>
          <w:rFonts w:ascii="Tahoma" w:hAnsi="Tahoma" w:cs="Tahoma"/>
          <w:sz w:val="16"/>
          <w:szCs w:val="22"/>
          <w:lang w:val="es-ES_tradnl"/>
        </w:rPr>
        <w:tab/>
      </w:r>
      <w:r w:rsidRPr="00D1642E">
        <w:rPr>
          <w:rFonts w:ascii="Tahoma" w:hAnsi="Tahoma" w:cs="Tahoma"/>
          <w:sz w:val="16"/>
          <w:szCs w:val="22"/>
          <w:lang w:val="es-ES_tradnl"/>
        </w:rPr>
        <w:tab/>
      </w:r>
      <w:r w:rsidRPr="00D1642E">
        <w:rPr>
          <w:rFonts w:ascii="Tahoma" w:hAnsi="Tahoma" w:cs="Tahoma"/>
          <w:sz w:val="16"/>
          <w:szCs w:val="22"/>
          <w:lang w:val="es-ES_tradnl"/>
        </w:rPr>
        <w:tab/>
      </w:r>
      <w:r w:rsidRPr="00D1642E">
        <w:rPr>
          <w:rFonts w:ascii="Tahoma" w:hAnsi="Tahoma" w:cs="Tahoma"/>
          <w:sz w:val="16"/>
          <w:szCs w:val="22"/>
          <w:lang w:val="es-ES_tradnl"/>
        </w:rPr>
        <w:tab/>
      </w:r>
      <w:r w:rsidRPr="00B11233">
        <w:rPr>
          <w:rFonts w:ascii="Tahoma" w:hAnsi="Tahoma" w:cs="Tahoma"/>
          <w:sz w:val="16"/>
          <w:szCs w:val="22"/>
          <w:lang w:val="es-ES_tradnl"/>
        </w:rPr>
        <w:t>__/5</w:t>
      </w:r>
    </w:p>
    <w:p w:rsidR="00867B7A" w:rsidRPr="00D1642E" w:rsidRDefault="00867B7A" w:rsidP="00867B7A">
      <w:pPr>
        <w:jc w:val="both"/>
        <w:rPr>
          <w:rFonts w:ascii="Tahoma" w:hAnsi="Tahoma" w:cs="Tahoma"/>
          <w:sz w:val="16"/>
          <w:szCs w:val="22"/>
          <w:lang w:val="es-ES_tradnl"/>
        </w:rPr>
      </w:pPr>
    </w:p>
    <w:p w:rsidR="00867B7A" w:rsidRDefault="00867B7A" w:rsidP="00867B7A">
      <w:pPr>
        <w:ind w:right="-270"/>
        <w:jc w:val="both"/>
        <w:rPr>
          <w:rFonts w:ascii="Tahoma" w:hAnsi="Tahoma" w:cs="Tahoma"/>
          <w:b/>
          <w:sz w:val="22"/>
          <w:szCs w:val="20"/>
          <w:lang w:val="es-ES_tradnl"/>
        </w:rPr>
      </w:pPr>
    </w:p>
    <w:p w:rsidR="00867B7A" w:rsidRDefault="00867B7A" w:rsidP="00867B7A">
      <w:pPr>
        <w:ind w:right="-270"/>
        <w:jc w:val="both"/>
        <w:rPr>
          <w:rFonts w:ascii="Tahoma" w:hAnsi="Tahoma" w:cs="Tahoma"/>
          <w:b/>
          <w:sz w:val="22"/>
          <w:szCs w:val="20"/>
          <w:lang w:val="es-ES_tradnl"/>
        </w:rPr>
      </w:pPr>
    </w:p>
    <w:p w:rsidR="00867B7A" w:rsidRDefault="00867B7A" w:rsidP="00867B7A">
      <w:pPr>
        <w:ind w:right="-270"/>
        <w:jc w:val="both"/>
        <w:rPr>
          <w:rFonts w:ascii="Tahoma" w:hAnsi="Tahoma" w:cs="Tahoma"/>
          <w:b/>
          <w:sz w:val="22"/>
          <w:szCs w:val="20"/>
          <w:lang w:val="es-ES_tradnl"/>
        </w:rPr>
      </w:pPr>
    </w:p>
    <w:p w:rsidR="00867B7A" w:rsidRDefault="00867B7A" w:rsidP="00867B7A">
      <w:pPr>
        <w:ind w:right="-270"/>
        <w:jc w:val="both"/>
        <w:rPr>
          <w:rFonts w:ascii="Tahoma" w:hAnsi="Tahoma" w:cs="Tahoma"/>
          <w:b/>
          <w:sz w:val="22"/>
          <w:szCs w:val="20"/>
          <w:lang w:val="es-ES_tradnl"/>
        </w:rPr>
      </w:pPr>
    </w:p>
    <w:p w:rsidR="00867B7A" w:rsidRDefault="00867B7A" w:rsidP="00867B7A">
      <w:pPr>
        <w:ind w:right="-270"/>
        <w:jc w:val="both"/>
        <w:rPr>
          <w:rFonts w:ascii="Tahoma" w:hAnsi="Tahoma" w:cs="Tahoma"/>
          <w:b/>
          <w:sz w:val="22"/>
          <w:szCs w:val="20"/>
          <w:lang w:val="es-ES_tradnl"/>
        </w:rPr>
      </w:pPr>
    </w:p>
    <w:p w:rsidR="00867B7A" w:rsidRDefault="00867B7A" w:rsidP="00867B7A">
      <w:pPr>
        <w:ind w:right="-270"/>
        <w:jc w:val="both"/>
        <w:rPr>
          <w:rFonts w:ascii="Tahoma" w:hAnsi="Tahoma" w:cs="Tahoma"/>
          <w:b/>
          <w:sz w:val="22"/>
          <w:szCs w:val="20"/>
          <w:lang w:val="es-ES_tradnl"/>
        </w:rPr>
      </w:pPr>
    </w:p>
    <w:p w:rsidR="00867B7A" w:rsidRDefault="00867B7A" w:rsidP="00867B7A">
      <w:pPr>
        <w:ind w:right="-270"/>
        <w:jc w:val="both"/>
        <w:rPr>
          <w:rFonts w:ascii="Tahoma" w:hAnsi="Tahoma" w:cs="Tahoma"/>
          <w:b/>
          <w:sz w:val="22"/>
          <w:szCs w:val="20"/>
          <w:lang w:val="es-ES_tradnl"/>
        </w:rPr>
      </w:pPr>
    </w:p>
    <w:p w:rsidR="00867B7A" w:rsidRPr="000A2D84" w:rsidRDefault="00867B7A" w:rsidP="00867B7A">
      <w:pPr>
        <w:ind w:right="-270"/>
        <w:jc w:val="both"/>
        <w:rPr>
          <w:rFonts w:ascii="Tahoma" w:hAnsi="Tahoma" w:cs="Tahoma"/>
          <w:b/>
          <w:sz w:val="16"/>
          <w:szCs w:val="20"/>
          <w:lang w:val="es-ES_tradnl"/>
        </w:rPr>
      </w:pPr>
      <w:r w:rsidRPr="00620CDD">
        <w:rPr>
          <w:rFonts w:ascii="Tahoma" w:hAnsi="Tahoma" w:cs="Tahoma"/>
          <w:b/>
          <w:sz w:val="22"/>
          <w:szCs w:val="20"/>
          <w:lang w:val="es-ES_tradnl"/>
        </w:rPr>
        <w:t xml:space="preserve">A.3. </w:t>
      </w:r>
      <w:r w:rsidRPr="00620CDD">
        <w:rPr>
          <w:rFonts w:ascii="Tahoma" w:hAnsi="Tahoma" w:cs="Tahoma"/>
          <w:sz w:val="22"/>
          <w:szCs w:val="20"/>
          <w:lang w:val="es-ES_tradnl"/>
        </w:rPr>
        <w:t>Elegir la opción correcta (</w:t>
      </w:r>
      <w:r w:rsidRPr="00442110">
        <w:rPr>
          <w:rFonts w:ascii="Tahoma" w:hAnsi="Tahoma" w:cs="Tahoma"/>
          <w:sz w:val="22"/>
          <w:szCs w:val="20"/>
          <w:u w:val="single"/>
          <w:lang w:val="es-ES_tradnl"/>
        </w:rPr>
        <w:t>marcarla con una X, no escribir nada en los espacios</w:t>
      </w:r>
      <w:r w:rsidRPr="00620CDD">
        <w:rPr>
          <w:rFonts w:ascii="Tahoma" w:hAnsi="Tahoma" w:cs="Tahoma"/>
          <w:sz w:val="22"/>
          <w:szCs w:val="20"/>
          <w:lang w:val="es-ES_tradnl"/>
        </w:rPr>
        <w:t xml:space="preserve">) </w:t>
      </w:r>
      <w:r w:rsidRPr="000A2D84">
        <w:rPr>
          <w:rFonts w:ascii="Tahoma" w:hAnsi="Tahoma" w:cs="Tahoma"/>
          <w:sz w:val="16"/>
          <w:szCs w:val="22"/>
          <w:lang w:val="es-ES_tradnl"/>
        </w:rPr>
        <w:t>(2 p. c/u)</w:t>
      </w:r>
    </w:p>
    <w:p w:rsidR="00867B7A" w:rsidRPr="007D6132" w:rsidRDefault="00867B7A" w:rsidP="00867B7A">
      <w:pPr>
        <w:jc w:val="both"/>
        <w:rPr>
          <w:rFonts w:ascii="Tahoma" w:hAnsi="Tahoma" w:cs="Tahoma"/>
          <w:sz w:val="20"/>
          <w:szCs w:val="20"/>
          <w:lang w:val="es-ES_tradnl"/>
        </w:rPr>
      </w:pPr>
    </w:p>
    <w:p w:rsidR="00867B7A" w:rsidRPr="00620CDD" w:rsidRDefault="00867B7A" w:rsidP="00867B7A">
      <w:pPr>
        <w:jc w:val="both"/>
        <w:rPr>
          <w:rFonts w:ascii="Tahoma" w:hAnsi="Tahoma" w:cs="Tahoma"/>
          <w:sz w:val="20"/>
          <w:szCs w:val="22"/>
          <w:lang w:val="es-ES_tradnl"/>
        </w:rPr>
      </w:pPr>
      <w:r w:rsidRPr="00620CDD">
        <w:rPr>
          <w:rFonts w:ascii="Tahoma" w:hAnsi="Tahoma" w:cs="Tahoma"/>
          <w:sz w:val="20"/>
          <w:szCs w:val="22"/>
          <w:lang w:val="es-ES_tradnl"/>
        </w:rPr>
        <w:t>1. Para pasarlo bien aquí, no __ gastar dinero.</w:t>
      </w:r>
    </w:p>
    <w:p w:rsidR="00867B7A" w:rsidRPr="00620CDD" w:rsidRDefault="00867B7A" w:rsidP="00867B7A">
      <w:pPr>
        <w:jc w:val="both"/>
        <w:rPr>
          <w:rFonts w:ascii="Tahoma" w:hAnsi="Tahoma" w:cs="Tahoma"/>
          <w:sz w:val="20"/>
          <w:szCs w:val="22"/>
          <w:lang w:val="es-ES_tradnl"/>
        </w:rPr>
      </w:pPr>
      <w:r w:rsidRPr="00620CDD">
        <w:rPr>
          <w:rFonts w:ascii="Tahoma" w:hAnsi="Tahoma" w:cs="Tahoma"/>
          <w:sz w:val="20"/>
          <w:szCs w:val="22"/>
          <w:lang w:val="es-ES_tradnl"/>
        </w:rPr>
        <w:t>a) necesitas</w:t>
      </w:r>
      <w:r w:rsidRPr="00620CDD">
        <w:rPr>
          <w:rFonts w:ascii="Tahoma" w:hAnsi="Tahoma" w:cs="Tahoma"/>
          <w:sz w:val="20"/>
          <w:szCs w:val="22"/>
          <w:lang w:val="es-ES_tradnl"/>
        </w:rPr>
        <w:tab/>
      </w:r>
      <w:r w:rsidRPr="00620CDD">
        <w:rPr>
          <w:rFonts w:ascii="Tahoma" w:hAnsi="Tahoma" w:cs="Tahoma"/>
          <w:sz w:val="20"/>
          <w:szCs w:val="22"/>
          <w:lang w:val="es-ES_tradnl"/>
        </w:rPr>
        <w:tab/>
        <w:t>b) hay de</w:t>
      </w:r>
      <w:ins w:id="0" w:author="Josh Kaufman" w:date="2007-07-02T17:21:00Z">
        <w:r w:rsidRPr="00620CDD">
          <w:rPr>
            <w:rFonts w:ascii="Tahoma" w:hAnsi="Tahoma" w:cs="Tahoma"/>
            <w:sz w:val="20"/>
            <w:szCs w:val="22"/>
            <w:lang w:val="es-ES_tradnl"/>
          </w:rPr>
          <w:t xml:space="preserve"> </w:t>
        </w:r>
      </w:ins>
      <w:r w:rsidRPr="00620CDD">
        <w:rPr>
          <w:rFonts w:ascii="Tahoma" w:hAnsi="Tahoma" w:cs="Tahoma"/>
          <w:sz w:val="20"/>
          <w:szCs w:val="22"/>
          <w:lang w:val="es-ES_tradnl"/>
        </w:rPr>
        <w:tab/>
      </w:r>
      <w:r w:rsidRPr="00620CDD">
        <w:rPr>
          <w:rFonts w:ascii="Tahoma" w:hAnsi="Tahoma" w:cs="Tahoma"/>
          <w:sz w:val="20"/>
          <w:szCs w:val="22"/>
          <w:lang w:val="es-ES_tradnl"/>
        </w:rPr>
        <w:tab/>
        <w:t>c) es necesario de</w:t>
      </w:r>
    </w:p>
    <w:p w:rsidR="00867B7A" w:rsidRPr="00620CDD" w:rsidRDefault="00867B7A" w:rsidP="00867B7A">
      <w:pPr>
        <w:jc w:val="both"/>
        <w:rPr>
          <w:rFonts w:ascii="Tahoma" w:hAnsi="Tahoma" w:cs="Tahoma"/>
          <w:sz w:val="20"/>
          <w:szCs w:val="20"/>
          <w:lang w:val="es-ES_tradnl"/>
        </w:rPr>
      </w:pPr>
    </w:p>
    <w:p w:rsidR="00867B7A" w:rsidRPr="00620CDD" w:rsidRDefault="00867B7A" w:rsidP="00867B7A">
      <w:pPr>
        <w:tabs>
          <w:tab w:val="left" w:pos="240"/>
        </w:tabs>
        <w:jc w:val="both"/>
        <w:rPr>
          <w:rFonts w:ascii="Tahoma" w:hAnsi="Tahoma" w:cs="Tahoma"/>
          <w:sz w:val="20"/>
          <w:szCs w:val="22"/>
          <w:lang w:val="es-ES_tradnl"/>
        </w:rPr>
      </w:pPr>
      <w:r w:rsidRPr="00620CDD">
        <w:rPr>
          <w:rFonts w:ascii="Tahoma" w:hAnsi="Tahoma" w:cs="Tahoma"/>
          <w:sz w:val="20"/>
          <w:szCs w:val="22"/>
          <w:lang w:val="es-ES_tradnl"/>
        </w:rPr>
        <w:t>2. - No quiero otro café, ¿y tú?</w:t>
      </w:r>
    </w:p>
    <w:p w:rsidR="00867B7A" w:rsidRPr="00620CDD" w:rsidRDefault="00867B7A" w:rsidP="00867B7A">
      <w:pPr>
        <w:tabs>
          <w:tab w:val="left" w:pos="240"/>
        </w:tabs>
        <w:jc w:val="both"/>
        <w:rPr>
          <w:rFonts w:ascii="Tahoma" w:hAnsi="Tahoma" w:cs="Tahoma"/>
          <w:sz w:val="20"/>
          <w:szCs w:val="22"/>
          <w:lang w:val="es-ES_tradnl"/>
        </w:rPr>
      </w:pPr>
      <w:r w:rsidRPr="00620CDD">
        <w:rPr>
          <w:rFonts w:ascii="Tahoma" w:hAnsi="Tahoma" w:cs="Tahoma"/>
          <w:sz w:val="20"/>
          <w:szCs w:val="22"/>
          <w:lang w:val="es-ES_tradnl"/>
        </w:rPr>
        <w:tab/>
        <w:t>- Yo, __.</w:t>
      </w:r>
    </w:p>
    <w:p w:rsidR="00867B7A" w:rsidRPr="00620CDD" w:rsidRDefault="00867B7A" w:rsidP="00867B7A">
      <w:pPr>
        <w:tabs>
          <w:tab w:val="left" w:pos="480"/>
        </w:tabs>
        <w:jc w:val="both"/>
        <w:rPr>
          <w:rFonts w:ascii="Tahoma" w:hAnsi="Tahoma" w:cs="Tahoma"/>
          <w:sz w:val="20"/>
          <w:szCs w:val="20"/>
          <w:lang w:val="es-ES_tradnl"/>
        </w:rPr>
      </w:pPr>
      <w:r w:rsidRPr="00620CDD">
        <w:rPr>
          <w:rFonts w:ascii="Tahoma" w:hAnsi="Tahoma" w:cs="Tahoma"/>
          <w:sz w:val="20"/>
          <w:szCs w:val="22"/>
          <w:lang w:val="es-ES_tradnl"/>
        </w:rPr>
        <w:t xml:space="preserve">a) aunque </w:t>
      </w:r>
      <w:r w:rsidRPr="00620CDD">
        <w:rPr>
          <w:rFonts w:ascii="Tahoma" w:hAnsi="Tahoma" w:cs="Tahoma"/>
          <w:sz w:val="20"/>
          <w:szCs w:val="22"/>
          <w:lang w:val="es-ES_tradnl"/>
        </w:rPr>
        <w:tab/>
      </w:r>
      <w:r w:rsidRPr="00620CDD">
        <w:rPr>
          <w:rFonts w:ascii="Tahoma" w:hAnsi="Tahoma" w:cs="Tahoma"/>
          <w:sz w:val="20"/>
          <w:szCs w:val="22"/>
          <w:lang w:val="es-ES_tradnl"/>
        </w:rPr>
        <w:tab/>
        <w:t xml:space="preserve">b) tampoco </w:t>
      </w:r>
      <w:r w:rsidRPr="00620CDD">
        <w:rPr>
          <w:rFonts w:ascii="Tahoma" w:hAnsi="Tahoma" w:cs="Tahoma"/>
          <w:sz w:val="20"/>
          <w:szCs w:val="22"/>
          <w:lang w:val="es-ES_tradnl"/>
        </w:rPr>
        <w:tab/>
      </w:r>
      <w:r w:rsidRPr="00620CDD">
        <w:rPr>
          <w:rFonts w:ascii="Tahoma" w:hAnsi="Tahoma" w:cs="Tahoma"/>
          <w:sz w:val="20"/>
          <w:szCs w:val="22"/>
          <w:lang w:val="es-ES_tradnl"/>
        </w:rPr>
        <w:tab/>
        <w:t>c) entonces</w:t>
      </w:r>
    </w:p>
    <w:p w:rsidR="00867B7A" w:rsidRPr="00620CDD" w:rsidRDefault="00867B7A" w:rsidP="00867B7A">
      <w:pPr>
        <w:tabs>
          <w:tab w:val="left" w:pos="480"/>
        </w:tabs>
        <w:jc w:val="both"/>
        <w:rPr>
          <w:rFonts w:ascii="Tahoma" w:hAnsi="Tahoma" w:cs="Tahoma"/>
          <w:sz w:val="20"/>
          <w:szCs w:val="22"/>
          <w:lang w:val="es-ES_tradnl"/>
        </w:rPr>
      </w:pPr>
    </w:p>
    <w:p w:rsidR="00867B7A" w:rsidRPr="00620CDD" w:rsidRDefault="00867B7A" w:rsidP="00867B7A">
      <w:pPr>
        <w:tabs>
          <w:tab w:val="left" w:pos="360"/>
        </w:tabs>
        <w:ind w:right="-518"/>
        <w:jc w:val="both"/>
        <w:rPr>
          <w:rFonts w:ascii="Tahoma" w:hAnsi="Tahoma" w:cs="Tahoma"/>
          <w:sz w:val="20"/>
          <w:szCs w:val="22"/>
          <w:lang w:val="es-ES_tradnl"/>
        </w:rPr>
      </w:pPr>
      <w:r w:rsidRPr="00620CDD">
        <w:rPr>
          <w:rFonts w:ascii="Tahoma" w:hAnsi="Tahoma" w:cs="Tahoma"/>
          <w:sz w:val="20"/>
          <w:szCs w:val="22"/>
          <w:lang w:val="es-ES_tradnl"/>
        </w:rPr>
        <w:t>3. No conozco bien a Arturo y por eso no sé  qué __.</w:t>
      </w:r>
    </w:p>
    <w:p w:rsidR="00867B7A" w:rsidRPr="00620CDD" w:rsidRDefault="00867B7A" w:rsidP="00867B7A">
      <w:pPr>
        <w:tabs>
          <w:tab w:val="left" w:pos="360"/>
        </w:tabs>
        <w:ind w:right="-518"/>
        <w:jc w:val="both"/>
        <w:rPr>
          <w:rFonts w:ascii="Tahoma" w:hAnsi="Tahoma" w:cs="Tahoma"/>
          <w:sz w:val="20"/>
          <w:szCs w:val="22"/>
          <w:lang w:val="es-ES_tradnl"/>
        </w:rPr>
      </w:pPr>
      <w:r w:rsidRPr="00620CDD">
        <w:rPr>
          <w:rFonts w:ascii="Tahoma" w:hAnsi="Tahoma" w:cs="Tahoma"/>
          <w:sz w:val="20"/>
          <w:szCs w:val="22"/>
          <w:lang w:val="es-ES_tradnl"/>
        </w:rPr>
        <w:t>a) regalarlo</w:t>
      </w:r>
      <w:r w:rsidRPr="00620CDD">
        <w:rPr>
          <w:rFonts w:ascii="Tahoma" w:hAnsi="Tahoma" w:cs="Tahoma"/>
          <w:sz w:val="20"/>
          <w:szCs w:val="22"/>
          <w:lang w:val="es-ES_tradnl"/>
        </w:rPr>
        <w:tab/>
      </w:r>
      <w:r w:rsidRPr="00620CDD">
        <w:rPr>
          <w:rFonts w:ascii="Tahoma" w:hAnsi="Tahoma" w:cs="Tahoma"/>
          <w:sz w:val="20"/>
          <w:szCs w:val="22"/>
          <w:lang w:val="es-ES_tradnl"/>
        </w:rPr>
        <w:tab/>
        <w:t>b) regalarse</w:t>
      </w:r>
      <w:r w:rsidRPr="00620CDD">
        <w:rPr>
          <w:rFonts w:ascii="Tahoma" w:hAnsi="Tahoma" w:cs="Tahoma"/>
          <w:sz w:val="20"/>
          <w:szCs w:val="22"/>
          <w:lang w:val="es-ES_tradnl"/>
        </w:rPr>
        <w:tab/>
      </w:r>
      <w:r w:rsidRPr="00620CDD">
        <w:rPr>
          <w:rFonts w:ascii="Tahoma" w:hAnsi="Tahoma" w:cs="Tahoma"/>
          <w:sz w:val="20"/>
          <w:szCs w:val="22"/>
          <w:lang w:val="es-ES_tradnl"/>
        </w:rPr>
        <w:tab/>
        <w:t>c) regalarle</w:t>
      </w:r>
    </w:p>
    <w:p w:rsidR="00867B7A" w:rsidRPr="00620CDD" w:rsidRDefault="00867B7A" w:rsidP="00867B7A">
      <w:pPr>
        <w:tabs>
          <w:tab w:val="left" w:pos="480"/>
        </w:tabs>
        <w:jc w:val="both"/>
        <w:rPr>
          <w:rFonts w:ascii="Tahoma" w:hAnsi="Tahoma" w:cs="Tahoma"/>
          <w:sz w:val="20"/>
          <w:szCs w:val="20"/>
          <w:lang w:val="es-ES_tradnl"/>
        </w:rPr>
      </w:pPr>
    </w:p>
    <w:p w:rsidR="00867B7A" w:rsidRPr="00620CDD" w:rsidRDefault="00867B7A" w:rsidP="00867B7A">
      <w:pPr>
        <w:tabs>
          <w:tab w:val="left" w:pos="360"/>
        </w:tabs>
        <w:jc w:val="both"/>
        <w:rPr>
          <w:rFonts w:ascii="Tahoma" w:hAnsi="Tahoma" w:cs="Tahoma"/>
          <w:sz w:val="20"/>
          <w:szCs w:val="22"/>
          <w:lang w:val="es-ES_tradnl"/>
        </w:rPr>
      </w:pPr>
      <w:r w:rsidRPr="00620CDD">
        <w:rPr>
          <w:rFonts w:ascii="Tahoma" w:hAnsi="Tahoma" w:cs="Tahoma"/>
          <w:sz w:val="20"/>
          <w:szCs w:val="20"/>
          <w:lang w:val="es-ES_tradnl"/>
        </w:rPr>
        <w:t xml:space="preserve">4. - </w:t>
      </w:r>
      <w:r w:rsidRPr="00620CDD">
        <w:rPr>
          <w:rFonts w:ascii="Tahoma" w:hAnsi="Tahoma" w:cs="Tahoma"/>
          <w:sz w:val="20"/>
          <w:szCs w:val="22"/>
          <w:lang w:val="es-ES_tradnl"/>
        </w:rPr>
        <w:t>Perdone señora, __ bolso, ¿es __?</w:t>
      </w:r>
    </w:p>
    <w:p w:rsidR="00867B7A" w:rsidRPr="00620CDD" w:rsidRDefault="00867B7A" w:rsidP="00867B7A">
      <w:pPr>
        <w:jc w:val="both"/>
        <w:rPr>
          <w:rFonts w:ascii="Tahoma" w:hAnsi="Tahoma" w:cs="Tahoma"/>
          <w:sz w:val="20"/>
          <w:szCs w:val="22"/>
          <w:lang w:val="es-ES_tradnl"/>
        </w:rPr>
      </w:pPr>
      <w:r w:rsidRPr="00620CDD">
        <w:rPr>
          <w:rFonts w:ascii="Tahoma" w:hAnsi="Tahoma" w:cs="Tahoma"/>
          <w:sz w:val="20"/>
          <w:szCs w:val="22"/>
          <w:lang w:val="es-ES_tradnl"/>
        </w:rPr>
        <w:t xml:space="preserve">   * Sí, gracias.</w:t>
      </w:r>
    </w:p>
    <w:p w:rsidR="00867B7A" w:rsidRPr="00620CDD" w:rsidRDefault="00867B7A" w:rsidP="00867B7A">
      <w:pPr>
        <w:jc w:val="both"/>
        <w:rPr>
          <w:rFonts w:ascii="Tahoma" w:hAnsi="Tahoma" w:cs="Tahoma"/>
          <w:sz w:val="20"/>
          <w:szCs w:val="22"/>
          <w:lang w:val="es-ES_tradnl"/>
        </w:rPr>
      </w:pPr>
      <w:r w:rsidRPr="00620CDD">
        <w:rPr>
          <w:rFonts w:ascii="Tahoma" w:hAnsi="Tahoma" w:cs="Tahoma"/>
          <w:sz w:val="20"/>
          <w:szCs w:val="22"/>
          <w:lang w:val="es-ES_tradnl"/>
        </w:rPr>
        <w:t>a) esto/los suyos</w:t>
      </w:r>
      <w:r w:rsidRPr="00620CDD">
        <w:rPr>
          <w:rFonts w:ascii="Tahoma" w:hAnsi="Tahoma" w:cs="Tahoma"/>
          <w:sz w:val="20"/>
          <w:szCs w:val="22"/>
          <w:lang w:val="es-ES_tradnl"/>
        </w:rPr>
        <w:tab/>
        <w:t>b) esto/suyos</w:t>
      </w:r>
      <w:r w:rsidRPr="00620CDD">
        <w:rPr>
          <w:rFonts w:ascii="Tahoma" w:hAnsi="Tahoma" w:cs="Tahoma"/>
          <w:sz w:val="20"/>
          <w:szCs w:val="22"/>
          <w:lang w:val="es-ES_tradnl"/>
        </w:rPr>
        <w:tab/>
      </w:r>
      <w:r w:rsidRPr="00620CDD">
        <w:rPr>
          <w:rFonts w:ascii="Tahoma" w:hAnsi="Tahoma" w:cs="Tahoma"/>
          <w:sz w:val="20"/>
          <w:szCs w:val="22"/>
          <w:lang w:val="es-ES_tradnl"/>
        </w:rPr>
        <w:tab/>
        <w:t>c) aquel/suyo</w:t>
      </w:r>
    </w:p>
    <w:p w:rsidR="00867B7A" w:rsidRPr="00620CDD" w:rsidRDefault="00867B7A" w:rsidP="00867B7A">
      <w:pPr>
        <w:jc w:val="both"/>
        <w:rPr>
          <w:rFonts w:ascii="Tahoma" w:hAnsi="Tahoma" w:cs="Tahoma"/>
          <w:sz w:val="20"/>
          <w:szCs w:val="22"/>
          <w:lang w:val="es-ES_tradnl"/>
        </w:rPr>
      </w:pPr>
    </w:p>
    <w:p w:rsidR="00867B7A" w:rsidRPr="00620CDD" w:rsidRDefault="00867B7A" w:rsidP="00867B7A">
      <w:pPr>
        <w:jc w:val="both"/>
        <w:rPr>
          <w:rFonts w:ascii="Tahoma" w:hAnsi="Tahoma" w:cs="Tahoma"/>
          <w:sz w:val="20"/>
          <w:szCs w:val="22"/>
          <w:lang w:val="es-ES_tradnl"/>
        </w:rPr>
      </w:pPr>
      <w:r w:rsidRPr="00620CDD">
        <w:rPr>
          <w:rFonts w:ascii="Tahoma" w:hAnsi="Tahoma" w:cs="Tahoma"/>
          <w:sz w:val="20"/>
          <w:szCs w:val="22"/>
          <w:lang w:val="es-ES_tradnl"/>
        </w:rPr>
        <w:t>5. No __ nada interesante aquí. ¿Por qué no nos vamos?</w:t>
      </w:r>
    </w:p>
    <w:p w:rsidR="00867B7A" w:rsidRPr="00C04A13" w:rsidRDefault="00867B7A" w:rsidP="00867B7A">
      <w:pPr>
        <w:jc w:val="both"/>
        <w:rPr>
          <w:rFonts w:ascii="Tahoma" w:hAnsi="Tahoma" w:cs="Tahoma"/>
          <w:b/>
          <w:sz w:val="22"/>
          <w:szCs w:val="22"/>
          <w:lang w:val="es-ES_tradnl"/>
        </w:rPr>
      </w:pPr>
      <w:r w:rsidRPr="00620CDD">
        <w:rPr>
          <w:rFonts w:ascii="Tahoma" w:hAnsi="Tahoma" w:cs="Tahoma"/>
          <w:sz w:val="20"/>
          <w:szCs w:val="22"/>
          <w:lang w:val="es-ES_tradnl"/>
        </w:rPr>
        <w:t>a) estamos a hacer</w:t>
      </w:r>
      <w:r w:rsidRPr="00620CDD">
        <w:rPr>
          <w:rFonts w:ascii="Tahoma" w:hAnsi="Tahoma" w:cs="Tahoma"/>
          <w:sz w:val="20"/>
          <w:szCs w:val="22"/>
          <w:lang w:val="es-ES_tradnl"/>
        </w:rPr>
        <w:tab/>
        <w:t>b) estamos haciendo</w:t>
      </w:r>
      <w:r w:rsidRPr="00620CDD">
        <w:rPr>
          <w:rFonts w:ascii="Tahoma" w:hAnsi="Tahoma" w:cs="Tahoma"/>
          <w:sz w:val="20"/>
          <w:szCs w:val="22"/>
          <w:lang w:val="es-ES_tradnl"/>
        </w:rPr>
        <w:tab/>
      </w:r>
      <w:r w:rsidRPr="00620CDD">
        <w:rPr>
          <w:rFonts w:ascii="Tahoma" w:hAnsi="Tahoma" w:cs="Tahoma"/>
          <w:sz w:val="20"/>
          <w:szCs w:val="22"/>
          <w:lang w:val="es-ES_tradnl"/>
        </w:rPr>
        <w:tab/>
        <w:t>c) estamos hecho</w:t>
      </w:r>
      <w:r w:rsidRPr="00A76B66">
        <w:rPr>
          <w:rFonts w:ascii="Tahoma" w:hAnsi="Tahoma" w:cs="Tahoma"/>
          <w:sz w:val="22"/>
          <w:szCs w:val="22"/>
          <w:lang w:val="es-ES_tradnl"/>
        </w:rPr>
        <w:tab/>
      </w:r>
      <w:r w:rsidRPr="00A76B66">
        <w:rPr>
          <w:rFonts w:ascii="Tahoma" w:hAnsi="Tahoma" w:cs="Tahoma"/>
          <w:sz w:val="22"/>
          <w:szCs w:val="22"/>
          <w:lang w:val="es-ES_tradnl"/>
        </w:rPr>
        <w:tab/>
      </w:r>
      <w:r w:rsidRPr="00A76B66">
        <w:rPr>
          <w:rFonts w:ascii="Tahoma" w:hAnsi="Tahoma" w:cs="Tahoma"/>
          <w:sz w:val="16"/>
          <w:szCs w:val="22"/>
          <w:lang w:val="es-ES_tradnl"/>
        </w:rPr>
        <w:t>__/10</w:t>
      </w:r>
    </w:p>
    <w:p w:rsidR="00867B7A" w:rsidRPr="00C04A13" w:rsidRDefault="00867B7A" w:rsidP="00867B7A">
      <w:pPr>
        <w:jc w:val="both"/>
        <w:rPr>
          <w:rFonts w:ascii="Tahoma" w:hAnsi="Tahoma" w:cs="Tahoma"/>
          <w:b/>
          <w:sz w:val="22"/>
          <w:szCs w:val="22"/>
          <w:lang w:val="es-ES_tradnl"/>
        </w:rPr>
      </w:pPr>
    </w:p>
    <w:p w:rsidR="00867B7A" w:rsidRPr="00A76B66" w:rsidRDefault="00867B7A" w:rsidP="00867B7A">
      <w:pPr>
        <w:jc w:val="both"/>
        <w:rPr>
          <w:rFonts w:ascii="Tahoma" w:hAnsi="Tahoma" w:cs="Tahoma"/>
          <w:sz w:val="22"/>
          <w:szCs w:val="22"/>
          <w:lang w:val="es-ES_tradnl"/>
        </w:rPr>
      </w:pPr>
      <w:r w:rsidRPr="00C04A13">
        <w:rPr>
          <w:rFonts w:ascii="Tahoma" w:hAnsi="Tahoma" w:cs="Tahoma"/>
          <w:b/>
          <w:sz w:val="22"/>
          <w:szCs w:val="22"/>
          <w:lang w:val="es-ES_tradnl"/>
        </w:rPr>
        <w:t>A.4.</w:t>
      </w:r>
      <w:r w:rsidRPr="00C04A13">
        <w:rPr>
          <w:rFonts w:ascii="Tahoma" w:hAnsi="Tahoma" w:cs="Tahoma"/>
          <w:sz w:val="22"/>
          <w:szCs w:val="22"/>
          <w:lang w:val="es-ES_tradnl"/>
        </w:rPr>
        <w:t xml:space="preserve"> Completar </w:t>
      </w:r>
      <w:r>
        <w:rPr>
          <w:rFonts w:ascii="Tahoma" w:hAnsi="Tahoma" w:cs="Tahoma"/>
          <w:sz w:val="22"/>
          <w:szCs w:val="22"/>
          <w:lang w:val="es-ES_tradnl"/>
        </w:rPr>
        <w:t xml:space="preserve">las frases con el </w:t>
      </w:r>
      <w:r w:rsidRPr="000E2462">
        <w:rPr>
          <w:rFonts w:ascii="Tahoma" w:hAnsi="Tahoma" w:cs="Tahoma"/>
          <w:sz w:val="22"/>
          <w:szCs w:val="22"/>
          <w:u w:val="single"/>
          <w:lang w:val="es-ES_tradnl"/>
        </w:rPr>
        <w:t>tiempo adecuado del pasado</w:t>
      </w:r>
      <w:r w:rsidRPr="00C04A13">
        <w:rPr>
          <w:rFonts w:ascii="Tahoma" w:hAnsi="Tahoma" w:cs="Tahoma"/>
          <w:sz w:val="22"/>
          <w:szCs w:val="22"/>
          <w:lang w:val="es-ES_tradnl"/>
        </w:rPr>
        <w:t>.</w:t>
      </w:r>
      <w:r>
        <w:rPr>
          <w:rFonts w:ascii="Tahoma" w:hAnsi="Tahoma" w:cs="Tahoma"/>
          <w:sz w:val="22"/>
          <w:szCs w:val="22"/>
          <w:lang w:val="es-ES_tradnl"/>
        </w:rPr>
        <w:t xml:space="preserve"> (1 p. c/u)</w:t>
      </w:r>
    </w:p>
    <w:p w:rsidR="00867B7A" w:rsidRPr="009710F8" w:rsidRDefault="00867B7A" w:rsidP="00867B7A">
      <w:pPr>
        <w:tabs>
          <w:tab w:val="left" w:pos="90"/>
          <w:tab w:val="left" w:pos="270"/>
        </w:tabs>
        <w:ind w:firstLine="11"/>
        <w:jc w:val="both"/>
        <w:rPr>
          <w:rFonts w:ascii="Tahoma" w:hAnsi="Tahoma" w:cs="Tahoma"/>
          <w:sz w:val="20"/>
          <w:lang w:val="es-ES_tradnl"/>
        </w:rPr>
      </w:pPr>
      <w:r w:rsidRPr="009710F8">
        <w:rPr>
          <w:rFonts w:ascii="Tahoma" w:hAnsi="Tahoma" w:cs="Tahoma"/>
          <w:sz w:val="20"/>
          <w:lang w:val="es-ES_tradnl"/>
        </w:rPr>
        <w:t>1. El domingo pasado (</w:t>
      </w:r>
      <w:r w:rsidRPr="009710F8">
        <w:rPr>
          <w:rFonts w:ascii="Tahoma" w:hAnsi="Tahoma" w:cs="Tahoma"/>
          <w:b/>
          <w:i/>
          <w:sz w:val="20"/>
          <w:lang w:val="es-ES_tradnl"/>
        </w:rPr>
        <w:t>ellos/IR</w:t>
      </w:r>
      <w:r w:rsidRPr="009710F8">
        <w:rPr>
          <w:rFonts w:ascii="Tahoma" w:hAnsi="Tahoma" w:cs="Tahoma"/>
          <w:sz w:val="20"/>
          <w:lang w:val="es-ES_tradnl"/>
        </w:rPr>
        <w:t>) a ver a Carlos a Madrid. (</w:t>
      </w:r>
      <w:r w:rsidRPr="009710F8">
        <w:rPr>
          <w:rFonts w:ascii="Tahoma" w:hAnsi="Tahoma" w:cs="Tahoma"/>
          <w:b/>
          <w:i/>
          <w:sz w:val="20"/>
          <w:lang w:val="es-ES_tradnl"/>
        </w:rPr>
        <w:t>Ellos/ESTAR</w:t>
      </w:r>
      <w:r w:rsidRPr="009710F8">
        <w:rPr>
          <w:rFonts w:ascii="Tahoma" w:hAnsi="Tahoma" w:cs="Tahoma"/>
          <w:sz w:val="20"/>
          <w:lang w:val="es-ES_tradnl"/>
        </w:rPr>
        <w:t>) muy contentos de volver a verlo.</w:t>
      </w:r>
    </w:p>
    <w:p w:rsidR="00867B7A" w:rsidRPr="009710F8" w:rsidRDefault="00867B7A" w:rsidP="00867B7A">
      <w:pPr>
        <w:jc w:val="both"/>
        <w:rPr>
          <w:rFonts w:ascii="Tahoma" w:hAnsi="Tahoma" w:cs="Tahoma"/>
          <w:sz w:val="20"/>
          <w:szCs w:val="22"/>
          <w:lang w:val="es-ES_tradnl"/>
        </w:rPr>
      </w:pPr>
      <w:r w:rsidRPr="009710F8">
        <w:rPr>
          <w:rFonts w:ascii="Tahoma" w:hAnsi="Tahoma" w:cs="Tahoma"/>
          <w:sz w:val="20"/>
          <w:lang w:val="es-ES_tradnl"/>
        </w:rPr>
        <w:t>2. Esta tarde no (</w:t>
      </w:r>
      <w:r w:rsidRPr="009710F8">
        <w:rPr>
          <w:rFonts w:ascii="Tahoma" w:hAnsi="Tahoma" w:cs="Tahoma"/>
          <w:b/>
          <w:i/>
          <w:sz w:val="20"/>
          <w:lang w:val="es-ES_tradnl"/>
        </w:rPr>
        <w:t>ella/PODER</w:t>
      </w:r>
      <w:r w:rsidRPr="009710F8">
        <w:rPr>
          <w:rFonts w:ascii="Tahoma" w:hAnsi="Tahoma" w:cs="Tahoma"/>
          <w:sz w:val="20"/>
          <w:lang w:val="es-ES_tradnl"/>
        </w:rPr>
        <w:t>) hacer los deberes por</w:t>
      </w:r>
      <w:r w:rsidRPr="009710F8">
        <w:rPr>
          <w:rFonts w:ascii="Tahoma" w:hAnsi="Tahoma" w:cs="Tahoma"/>
          <w:sz w:val="20"/>
          <w:szCs w:val="22"/>
          <w:lang w:val="es-ES_tradnl"/>
        </w:rPr>
        <w:t>que (</w:t>
      </w:r>
      <w:r w:rsidRPr="009710F8">
        <w:rPr>
          <w:rFonts w:ascii="Tahoma" w:hAnsi="Tahoma" w:cs="Tahoma"/>
          <w:b/>
          <w:i/>
          <w:sz w:val="20"/>
          <w:szCs w:val="22"/>
          <w:lang w:val="es-ES_tradnl"/>
        </w:rPr>
        <w:t>ella/ TRABAJAR</w:t>
      </w:r>
      <w:r w:rsidRPr="009710F8">
        <w:rPr>
          <w:rFonts w:ascii="Tahoma" w:hAnsi="Tahoma" w:cs="Tahoma"/>
          <w:sz w:val="20"/>
          <w:szCs w:val="22"/>
          <w:lang w:val="es-ES_tradnl"/>
        </w:rPr>
        <w:t>) hasta las ocho.</w:t>
      </w:r>
    </w:p>
    <w:p w:rsidR="00867B7A" w:rsidRPr="009710F8" w:rsidRDefault="00867B7A" w:rsidP="00867B7A">
      <w:pPr>
        <w:tabs>
          <w:tab w:val="left" w:pos="270"/>
        </w:tabs>
        <w:jc w:val="both"/>
        <w:rPr>
          <w:rFonts w:ascii="Tahoma" w:hAnsi="Tahoma" w:cs="Tahoma"/>
          <w:sz w:val="20"/>
          <w:lang w:val="es-ES_tradnl"/>
        </w:rPr>
      </w:pPr>
      <w:r w:rsidRPr="009710F8">
        <w:rPr>
          <w:rFonts w:ascii="Tahoma" w:hAnsi="Tahoma" w:cs="Tahoma"/>
          <w:sz w:val="20"/>
          <w:lang w:val="es-ES_tradnl"/>
        </w:rPr>
        <w:t>3. Esta semana (</w:t>
      </w:r>
      <w:r w:rsidRPr="009710F8">
        <w:rPr>
          <w:rFonts w:ascii="Tahoma" w:hAnsi="Tahoma" w:cs="Tahoma"/>
          <w:b/>
          <w:i/>
          <w:sz w:val="20"/>
          <w:lang w:val="es-ES_tradnl"/>
        </w:rPr>
        <w:t>nosotras/DIVERTIRSE</w:t>
      </w:r>
      <w:r w:rsidRPr="009710F8">
        <w:rPr>
          <w:rFonts w:ascii="Tahoma" w:hAnsi="Tahoma" w:cs="Tahoma"/>
          <w:sz w:val="20"/>
          <w:lang w:val="es-ES_tradnl"/>
        </w:rPr>
        <w:t>) en el gimnasio, pero la semana pasada (</w:t>
      </w:r>
      <w:r w:rsidRPr="009710F8">
        <w:rPr>
          <w:rFonts w:ascii="Tahoma" w:hAnsi="Tahoma" w:cs="Tahoma"/>
          <w:b/>
          <w:i/>
          <w:sz w:val="20"/>
          <w:lang w:val="es-ES_tradnl"/>
        </w:rPr>
        <w:t xml:space="preserve">nosotras/ABURRIRSE) </w:t>
      </w:r>
      <w:r w:rsidRPr="009710F8">
        <w:rPr>
          <w:rFonts w:ascii="Tahoma" w:hAnsi="Tahoma" w:cs="Tahoma"/>
          <w:sz w:val="20"/>
          <w:lang w:val="es-ES_tradnl"/>
        </w:rPr>
        <w:t>mucho.</w:t>
      </w:r>
    </w:p>
    <w:p w:rsidR="00867B7A" w:rsidRPr="000A2D84" w:rsidRDefault="00867B7A" w:rsidP="00867B7A">
      <w:pPr>
        <w:jc w:val="both"/>
        <w:rPr>
          <w:rFonts w:ascii="Tahoma" w:hAnsi="Tahoma" w:cs="Tahoma"/>
          <w:sz w:val="20"/>
          <w:szCs w:val="20"/>
          <w:lang w:val="es-ES_tradnl"/>
        </w:rPr>
      </w:pPr>
      <w:r w:rsidRPr="000A2D84">
        <w:rPr>
          <w:rFonts w:ascii="Tahoma" w:hAnsi="Tahoma" w:cs="Tahoma"/>
          <w:sz w:val="20"/>
          <w:lang w:val="es-ES_tradnl"/>
        </w:rPr>
        <w:t>4. Hace una semana que Juan (</w:t>
      </w:r>
      <w:r w:rsidRPr="000A2D84">
        <w:rPr>
          <w:rFonts w:ascii="Tahoma" w:hAnsi="Tahoma" w:cs="Tahoma"/>
          <w:b/>
          <w:i/>
          <w:sz w:val="20"/>
          <w:lang w:val="es-ES_tradnl"/>
        </w:rPr>
        <w:t>VOLVER</w:t>
      </w:r>
      <w:r w:rsidRPr="000A2D84">
        <w:rPr>
          <w:rFonts w:ascii="Tahoma" w:hAnsi="Tahoma" w:cs="Tahoma"/>
          <w:sz w:val="20"/>
          <w:lang w:val="es-ES_tradnl"/>
        </w:rPr>
        <w:t xml:space="preserve">) de Buenos Aires. </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8"/>
        <w:gridCol w:w="3260"/>
        <w:gridCol w:w="3850"/>
      </w:tblGrid>
      <w:tr w:rsidR="00867B7A" w:rsidRPr="00736CDA" w:rsidTr="0091474A">
        <w:tc>
          <w:tcPr>
            <w:tcW w:w="448" w:type="dxa"/>
          </w:tcPr>
          <w:p w:rsidR="00867B7A" w:rsidRPr="00736CDA" w:rsidRDefault="00867B7A" w:rsidP="0091474A">
            <w:pPr>
              <w:jc w:val="both"/>
              <w:rPr>
                <w:rFonts w:ascii="Century Gothic" w:hAnsi="Century Gothic" w:cs="Tahoma"/>
                <w:b/>
                <w:sz w:val="18"/>
                <w:szCs w:val="20"/>
                <w:lang w:val="es-ES_tradnl"/>
              </w:rPr>
            </w:pPr>
            <w:r w:rsidRPr="00736CDA">
              <w:rPr>
                <w:rFonts w:ascii="Century Gothic" w:hAnsi="Century Gothic" w:cs="Tahoma"/>
                <w:b/>
                <w:sz w:val="18"/>
                <w:szCs w:val="20"/>
                <w:lang w:val="es-ES_tradnl"/>
              </w:rPr>
              <w:t>1.</w:t>
            </w:r>
          </w:p>
        </w:tc>
        <w:tc>
          <w:tcPr>
            <w:tcW w:w="3260" w:type="dxa"/>
          </w:tcPr>
          <w:p w:rsidR="00867B7A" w:rsidRPr="00736CDA" w:rsidRDefault="00867B7A" w:rsidP="0091474A">
            <w:pPr>
              <w:jc w:val="both"/>
              <w:rPr>
                <w:rFonts w:ascii="Century Gothic" w:hAnsi="Century Gothic" w:cs="Tahoma"/>
                <w:b/>
                <w:sz w:val="18"/>
                <w:szCs w:val="20"/>
                <w:lang w:val="es-ES_tradnl"/>
              </w:rPr>
            </w:pPr>
            <w:r w:rsidRPr="00736CDA">
              <w:rPr>
                <w:rFonts w:ascii="Century Gothic" w:hAnsi="Century Gothic" w:cs="Tahoma"/>
                <w:b/>
                <w:sz w:val="18"/>
                <w:szCs w:val="20"/>
                <w:lang w:val="es-ES_tradnl"/>
              </w:rPr>
              <w:t>IR:</w:t>
            </w:r>
          </w:p>
        </w:tc>
        <w:tc>
          <w:tcPr>
            <w:tcW w:w="3850" w:type="dxa"/>
          </w:tcPr>
          <w:p w:rsidR="00867B7A" w:rsidRPr="00736CDA" w:rsidRDefault="00867B7A" w:rsidP="0091474A">
            <w:pPr>
              <w:jc w:val="both"/>
              <w:rPr>
                <w:rFonts w:ascii="Century Gothic" w:hAnsi="Century Gothic" w:cs="Tahoma"/>
                <w:b/>
                <w:sz w:val="18"/>
                <w:szCs w:val="20"/>
                <w:lang w:val="es-ES_tradnl"/>
              </w:rPr>
            </w:pPr>
            <w:r w:rsidRPr="00736CDA">
              <w:rPr>
                <w:rFonts w:ascii="Century Gothic" w:hAnsi="Century Gothic" w:cs="Tahoma"/>
                <w:b/>
                <w:sz w:val="18"/>
                <w:szCs w:val="20"/>
                <w:lang w:val="es-ES_tradnl"/>
              </w:rPr>
              <w:t>ESTAR:</w:t>
            </w:r>
          </w:p>
        </w:tc>
      </w:tr>
      <w:tr w:rsidR="00867B7A" w:rsidRPr="00736CDA" w:rsidTr="0091474A">
        <w:tc>
          <w:tcPr>
            <w:tcW w:w="448" w:type="dxa"/>
          </w:tcPr>
          <w:p w:rsidR="00867B7A" w:rsidRPr="00736CDA" w:rsidRDefault="00867B7A" w:rsidP="0091474A">
            <w:pPr>
              <w:jc w:val="both"/>
              <w:rPr>
                <w:rFonts w:ascii="Century Gothic" w:hAnsi="Century Gothic" w:cs="Tahoma"/>
                <w:b/>
                <w:sz w:val="18"/>
                <w:szCs w:val="20"/>
                <w:lang w:val="es-ES_tradnl"/>
              </w:rPr>
            </w:pPr>
            <w:r w:rsidRPr="00736CDA">
              <w:rPr>
                <w:rFonts w:ascii="Century Gothic" w:hAnsi="Century Gothic" w:cs="Tahoma"/>
                <w:b/>
                <w:sz w:val="18"/>
                <w:szCs w:val="20"/>
                <w:lang w:val="es-ES_tradnl"/>
              </w:rPr>
              <w:t>2.</w:t>
            </w:r>
          </w:p>
        </w:tc>
        <w:tc>
          <w:tcPr>
            <w:tcW w:w="3260" w:type="dxa"/>
          </w:tcPr>
          <w:p w:rsidR="00867B7A" w:rsidRPr="00736CDA" w:rsidRDefault="00867B7A" w:rsidP="0091474A">
            <w:pPr>
              <w:jc w:val="both"/>
              <w:rPr>
                <w:rFonts w:ascii="Century Gothic" w:hAnsi="Century Gothic" w:cs="Tahoma"/>
                <w:b/>
                <w:sz w:val="18"/>
                <w:szCs w:val="20"/>
                <w:lang w:val="es-ES_tradnl"/>
              </w:rPr>
            </w:pPr>
            <w:r w:rsidRPr="00736CDA">
              <w:rPr>
                <w:rFonts w:ascii="Century Gothic" w:hAnsi="Century Gothic" w:cs="Tahoma"/>
                <w:b/>
                <w:sz w:val="18"/>
                <w:szCs w:val="20"/>
                <w:lang w:val="es-ES_tradnl"/>
              </w:rPr>
              <w:t>PODER:</w:t>
            </w:r>
          </w:p>
        </w:tc>
        <w:tc>
          <w:tcPr>
            <w:tcW w:w="3850" w:type="dxa"/>
          </w:tcPr>
          <w:p w:rsidR="00867B7A" w:rsidRPr="00736CDA" w:rsidRDefault="00867B7A" w:rsidP="0091474A">
            <w:pPr>
              <w:jc w:val="both"/>
              <w:rPr>
                <w:rFonts w:ascii="Century Gothic" w:hAnsi="Century Gothic" w:cs="Tahoma"/>
                <w:b/>
                <w:sz w:val="18"/>
                <w:szCs w:val="20"/>
                <w:lang w:val="es-ES_tradnl"/>
              </w:rPr>
            </w:pPr>
            <w:r w:rsidRPr="00736CDA">
              <w:rPr>
                <w:rFonts w:ascii="Century Gothic" w:hAnsi="Century Gothic" w:cs="Tahoma"/>
                <w:b/>
                <w:sz w:val="18"/>
                <w:szCs w:val="20"/>
                <w:lang w:val="es-ES_tradnl"/>
              </w:rPr>
              <w:t>TRABAJAR:</w:t>
            </w:r>
          </w:p>
        </w:tc>
      </w:tr>
      <w:tr w:rsidR="00867B7A" w:rsidRPr="00736CDA" w:rsidTr="0091474A">
        <w:tc>
          <w:tcPr>
            <w:tcW w:w="448" w:type="dxa"/>
          </w:tcPr>
          <w:p w:rsidR="00867B7A" w:rsidRPr="00736CDA" w:rsidRDefault="00867B7A" w:rsidP="0091474A">
            <w:pPr>
              <w:jc w:val="both"/>
              <w:rPr>
                <w:rFonts w:ascii="Century Gothic" w:hAnsi="Century Gothic" w:cs="Tahoma"/>
                <w:b/>
                <w:sz w:val="18"/>
                <w:szCs w:val="20"/>
                <w:lang w:val="es-ES_tradnl"/>
              </w:rPr>
            </w:pPr>
            <w:r w:rsidRPr="00736CDA">
              <w:rPr>
                <w:rFonts w:ascii="Century Gothic" w:hAnsi="Century Gothic" w:cs="Tahoma"/>
                <w:b/>
                <w:sz w:val="18"/>
                <w:szCs w:val="20"/>
                <w:lang w:val="es-ES_tradnl"/>
              </w:rPr>
              <w:t>3.</w:t>
            </w:r>
          </w:p>
        </w:tc>
        <w:tc>
          <w:tcPr>
            <w:tcW w:w="3260" w:type="dxa"/>
          </w:tcPr>
          <w:p w:rsidR="00867B7A" w:rsidRPr="00736CDA" w:rsidRDefault="00867B7A" w:rsidP="0091474A">
            <w:pPr>
              <w:jc w:val="both"/>
              <w:rPr>
                <w:rFonts w:ascii="Century Gothic" w:hAnsi="Century Gothic" w:cs="Tahoma"/>
                <w:b/>
                <w:sz w:val="18"/>
                <w:szCs w:val="20"/>
                <w:lang w:val="es-ES_tradnl"/>
              </w:rPr>
            </w:pPr>
            <w:r w:rsidRPr="00736CDA">
              <w:rPr>
                <w:rFonts w:ascii="Century Gothic" w:hAnsi="Century Gothic" w:cs="Tahoma"/>
                <w:b/>
                <w:sz w:val="18"/>
                <w:szCs w:val="20"/>
                <w:lang w:val="es-ES_tradnl"/>
              </w:rPr>
              <w:t>DIVERTIRSE:</w:t>
            </w:r>
          </w:p>
        </w:tc>
        <w:tc>
          <w:tcPr>
            <w:tcW w:w="3850" w:type="dxa"/>
          </w:tcPr>
          <w:p w:rsidR="00867B7A" w:rsidRPr="00736CDA" w:rsidRDefault="00867B7A" w:rsidP="0091474A">
            <w:pPr>
              <w:jc w:val="both"/>
              <w:rPr>
                <w:rFonts w:ascii="Century Gothic" w:hAnsi="Century Gothic" w:cs="Tahoma"/>
                <w:b/>
                <w:sz w:val="18"/>
                <w:szCs w:val="20"/>
                <w:lang w:val="es-ES_tradnl"/>
              </w:rPr>
            </w:pPr>
            <w:r w:rsidRPr="00736CDA">
              <w:rPr>
                <w:rFonts w:ascii="Century Gothic" w:hAnsi="Century Gothic" w:cs="Tahoma"/>
                <w:b/>
                <w:sz w:val="18"/>
                <w:szCs w:val="20"/>
                <w:lang w:val="es-ES_tradnl"/>
              </w:rPr>
              <w:t>ABURRIRSE:</w:t>
            </w:r>
          </w:p>
        </w:tc>
      </w:tr>
      <w:tr w:rsidR="00867B7A" w:rsidRPr="00736CDA" w:rsidTr="0091474A">
        <w:tc>
          <w:tcPr>
            <w:tcW w:w="448" w:type="dxa"/>
          </w:tcPr>
          <w:p w:rsidR="00867B7A" w:rsidRPr="00736CDA" w:rsidRDefault="00867B7A" w:rsidP="0091474A">
            <w:pPr>
              <w:jc w:val="both"/>
              <w:rPr>
                <w:rFonts w:ascii="Century Gothic" w:hAnsi="Century Gothic" w:cs="Tahoma"/>
                <w:b/>
                <w:sz w:val="18"/>
                <w:szCs w:val="20"/>
                <w:lang w:val="es-ES_tradnl"/>
              </w:rPr>
            </w:pPr>
            <w:r w:rsidRPr="00736CDA">
              <w:rPr>
                <w:rFonts w:ascii="Century Gothic" w:hAnsi="Century Gothic" w:cs="Tahoma"/>
                <w:b/>
                <w:sz w:val="18"/>
                <w:szCs w:val="20"/>
                <w:lang w:val="es-ES_tradnl"/>
              </w:rPr>
              <w:t>4.</w:t>
            </w:r>
          </w:p>
        </w:tc>
        <w:tc>
          <w:tcPr>
            <w:tcW w:w="7110" w:type="dxa"/>
            <w:gridSpan w:val="2"/>
          </w:tcPr>
          <w:p w:rsidR="00867B7A" w:rsidRPr="00736CDA" w:rsidRDefault="00867B7A" w:rsidP="0091474A">
            <w:pPr>
              <w:jc w:val="both"/>
              <w:rPr>
                <w:rFonts w:ascii="Century Gothic" w:hAnsi="Century Gothic" w:cs="Tahoma"/>
                <w:b/>
                <w:sz w:val="18"/>
                <w:szCs w:val="20"/>
                <w:lang w:val="es-ES_tradnl"/>
              </w:rPr>
            </w:pPr>
            <w:r w:rsidRPr="00736CDA">
              <w:rPr>
                <w:rFonts w:ascii="Century Gothic" w:hAnsi="Century Gothic" w:cs="Tahoma"/>
                <w:b/>
                <w:sz w:val="18"/>
                <w:szCs w:val="20"/>
                <w:lang w:val="es-ES_tradnl"/>
              </w:rPr>
              <w:t>VOLVER:</w:t>
            </w:r>
          </w:p>
        </w:tc>
      </w:tr>
    </w:tbl>
    <w:p w:rsidR="00867B7A" w:rsidRDefault="00867B7A" w:rsidP="00867B7A">
      <w:pPr>
        <w:ind w:right="-180"/>
        <w:jc w:val="both"/>
      </w:pPr>
      <w:r w:rsidRPr="007D6132">
        <w:rPr>
          <w:rFonts w:ascii="Tahoma" w:hAnsi="Tahoma" w:cs="Tahoma"/>
          <w:sz w:val="16"/>
          <w:szCs w:val="20"/>
          <w:lang w:val="es-ES_tradnl"/>
        </w:rPr>
        <w:tab/>
      </w:r>
      <w:r w:rsidRPr="007D6132">
        <w:rPr>
          <w:rFonts w:ascii="Tahoma" w:hAnsi="Tahoma" w:cs="Tahoma"/>
          <w:sz w:val="16"/>
          <w:szCs w:val="20"/>
          <w:lang w:val="es-ES_tradnl"/>
        </w:rPr>
        <w:tab/>
      </w:r>
      <w:r w:rsidRPr="007D6132">
        <w:rPr>
          <w:rFonts w:ascii="Tahoma" w:hAnsi="Tahoma" w:cs="Tahoma"/>
          <w:sz w:val="16"/>
          <w:szCs w:val="20"/>
          <w:lang w:val="es-ES_tradnl"/>
        </w:rPr>
        <w:tab/>
      </w:r>
      <w:r w:rsidRPr="007D6132">
        <w:rPr>
          <w:rFonts w:ascii="Tahoma" w:hAnsi="Tahoma" w:cs="Tahoma"/>
          <w:sz w:val="16"/>
          <w:szCs w:val="20"/>
          <w:lang w:val="es-ES_tradnl"/>
        </w:rPr>
        <w:tab/>
      </w:r>
      <w:r w:rsidRPr="007D6132">
        <w:rPr>
          <w:rFonts w:ascii="Tahoma" w:hAnsi="Tahoma" w:cs="Tahoma"/>
          <w:sz w:val="16"/>
          <w:szCs w:val="20"/>
          <w:lang w:val="es-ES_tradnl"/>
        </w:rPr>
        <w:tab/>
      </w:r>
      <w:r w:rsidRPr="007D6132">
        <w:rPr>
          <w:rFonts w:ascii="Tahoma" w:hAnsi="Tahoma" w:cs="Tahoma"/>
          <w:sz w:val="16"/>
          <w:szCs w:val="20"/>
          <w:lang w:val="es-ES_tradnl"/>
        </w:rPr>
        <w:tab/>
      </w:r>
      <w:r w:rsidRPr="007D6132">
        <w:rPr>
          <w:rFonts w:ascii="Tahoma" w:hAnsi="Tahoma" w:cs="Tahoma"/>
          <w:sz w:val="16"/>
          <w:szCs w:val="20"/>
          <w:lang w:val="es-ES_tradnl"/>
        </w:rPr>
        <w:tab/>
      </w:r>
      <w:r w:rsidRPr="007D6132">
        <w:rPr>
          <w:rFonts w:ascii="Tahoma" w:hAnsi="Tahoma" w:cs="Tahoma"/>
          <w:sz w:val="16"/>
          <w:szCs w:val="20"/>
          <w:lang w:val="es-ES_tradnl"/>
        </w:rPr>
        <w:tab/>
      </w:r>
      <w:r w:rsidRPr="007D6132">
        <w:rPr>
          <w:rFonts w:ascii="Tahoma" w:hAnsi="Tahoma" w:cs="Tahoma"/>
          <w:sz w:val="16"/>
          <w:szCs w:val="20"/>
          <w:lang w:val="es-ES_tradnl"/>
        </w:rPr>
        <w:tab/>
      </w:r>
      <w:r w:rsidRPr="007D6132">
        <w:rPr>
          <w:rFonts w:ascii="Tahoma" w:hAnsi="Tahoma" w:cs="Tahoma"/>
          <w:sz w:val="16"/>
          <w:szCs w:val="20"/>
          <w:lang w:val="es-ES_tradnl"/>
        </w:rPr>
        <w:tab/>
        <w:t xml:space="preserve">              </w:t>
      </w:r>
      <w:r w:rsidRPr="007D6132">
        <w:rPr>
          <w:rFonts w:ascii="Tahoma" w:hAnsi="Tahoma" w:cs="Tahoma"/>
          <w:sz w:val="16"/>
          <w:szCs w:val="20"/>
          <w:lang w:val="es-ES_tradnl"/>
        </w:rPr>
        <w:tab/>
        <w:t>__/7</w:t>
      </w:r>
    </w:p>
    <w:p w:rsidR="00867B7A" w:rsidRPr="001A0A31" w:rsidRDefault="00867B7A" w:rsidP="00867B7A">
      <w:pPr>
        <w:numPr>
          <w:ilvl w:val="0"/>
          <w:numId w:val="1"/>
        </w:numPr>
        <w:jc w:val="both"/>
        <w:rPr>
          <w:rFonts w:ascii="Lucida Grande" w:hAnsi="Lucida Grande"/>
          <w:color w:val="000000"/>
          <w:sz w:val="18"/>
        </w:rPr>
      </w:pPr>
      <w:r w:rsidRPr="00867B7A">
        <w:rPr>
          <w:rFonts w:ascii="Tahoma" w:hAnsi="Tahoma" w:cs="Tahoma"/>
          <w:b/>
          <w:bCs/>
          <w:sz w:val="18"/>
          <w:szCs w:val="22"/>
          <w:lang w:val="es-ES_tradnl"/>
        </w:rPr>
        <w:t xml:space="preserve"> Leer el texto y </w:t>
      </w:r>
      <w:r w:rsidRPr="001A0A31">
        <w:rPr>
          <w:rFonts w:ascii="Tahoma" w:hAnsi="Tahoma" w:cs="Tahoma"/>
          <w:b/>
          <w:bCs/>
          <w:sz w:val="18"/>
          <w:szCs w:val="20"/>
          <w:lang w:val="es-ES"/>
        </w:rPr>
        <w:t xml:space="preserve">elegir la opción adecuada. </w:t>
      </w:r>
      <w:r w:rsidRPr="001A0A31">
        <w:rPr>
          <w:rFonts w:ascii="Tahoma" w:hAnsi="Tahoma" w:cs="Tahoma"/>
          <w:bCs/>
          <w:sz w:val="18"/>
          <w:szCs w:val="16"/>
          <w:lang w:val="es-ES"/>
        </w:rPr>
        <w:t>(1 p. c/u.)</w:t>
      </w:r>
    </w:p>
    <w:p w:rsidR="00867B7A" w:rsidRDefault="00867B7A" w:rsidP="00867B7A">
      <w:pPr>
        <w:jc w:val="center"/>
        <w:rPr>
          <w:rFonts w:ascii="Tahoma" w:hAnsi="Tahoma" w:cs="Tahoma"/>
          <w:b/>
          <w:bCs/>
          <w:sz w:val="20"/>
          <w:szCs w:val="20"/>
          <w:lang w:val="es-ES_tradnl"/>
        </w:rPr>
      </w:pPr>
      <w:r w:rsidRPr="00A072AA">
        <w:rPr>
          <w:rFonts w:ascii="Tahoma" w:hAnsi="Tahoma" w:cs="Tahoma"/>
          <w:b/>
          <w:bCs/>
          <w:sz w:val="20"/>
          <w:szCs w:val="20"/>
          <w:lang w:val="es-ES_tradnl"/>
        </w:rPr>
        <w:t>UNA CONSTITUCIÓN PARA EUROPA</w:t>
      </w:r>
    </w:p>
    <w:p w:rsidR="00867B7A" w:rsidRDefault="00867B7A" w:rsidP="00867B7A">
      <w:pPr>
        <w:rPr>
          <w:rFonts w:ascii="Tahoma" w:hAnsi="Tahoma" w:cs="Tahoma"/>
          <w:sz w:val="18"/>
          <w:szCs w:val="18"/>
          <w:lang w:val="es-ES_tradnl"/>
        </w:rPr>
      </w:pPr>
      <w:r w:rsidRPr="00A072AA">
        <w:rPr>
          <w:rFonts w:ascii="Tahoma" w:hAnsi="Tahoma" w:cs="Tahoma"/>
          <w:sz w:val="18"/>
          <w:szCs w:val="18"/>
          <w:lang w:val="es-ES_tradnl"/>
        </w:rPr>
        <w:t>La Cons</w:t>
      </w:r>
      <w:r>
        <w:rPr>
          <w:rFonts w:ascii="Tahoma" w:hAnsi="Tahoma" w:cs="Tahoma"/>
          <w:sz w:val="18"/>
          <w:szCs w:val="18"/>
          <w:lang w:val="es-ES_tradnl"/>
        </w:rPr>
        <w:t xml:space="preserve">titución Europea es una etapa importante de la construcción europea. Ha sido redactada con el fin de responder a los desafíos que plantea una Europa ampliada: una Europa de 25 Estados miembros y 450 millones de habitantes (más en el futuro), una Europa democrática, transparente, eficaz, y al servicio de los europeos. La constitución Europea sustituye por un texto único los principales Tratados europeos existentes, sin embargo, no sustituye a las Constituciones que existen en la mayoría de los países europeos, sino que coexiste con ellas. La constitución Europea define el marco en el que puede actuar la Unión Europea. Europa cuenta también con un sistema institucional distinto (Parlamento Europeo, Consejo de Ministros, Comisión Europea, Tribunal de Justicia de la Unión Europea, etc.). Por último, la Constitución Europea se aplica en todo el territorio europeo. </w:t>
      </w:r>
    </w:p>
    <w:p w:rsidR="00867B7A" w:rsidRDefault="00867B7A" w:rsidP="00867B7A">
      <w:pPr>
        <w:rPr>
          <w:rFonts w:ascii="Tahoma" w:hAnsi="Tahoma" w:cs="Tahoma"/>
          <w:sz w:val="18"/>
          <w:szCs w:val="18"/>
          <w:lang w:val="es-ES_tradnl"/>
        </w:rPr>
      </w:pPr>
      <w:r>
        <w:rPr>
          <w:rFonts w:ascii="Tahoma" w:hAnsi="Tahoma" w:cs="Tahoma"/>
          <w:sz w:val="18"/>
          <w:szCs w:val="18"/>
          <w:lang w:val="es-ES_tradnl"/>
        </w:rPr>
        <w:t xml:space="preserve">La Constitución Europea se divide en cuatro partes. En la primera de ellas se definen los valores, objetivos, competencias, procedimientos de toma de decisiones e instituciones de la Unión Europea, los símbolos, la ciudadanía, la vida democrática y las finanzas de la Unión. En la segunda parte figura la “Carta de los Derechos Fundamentales”. En la tercera, se describen las políticas y las acciones internas y externas así como el funcionamiento de la Unión Europea. En la cuarta parte se estipulan las disposiciones finales, entre las que se encuentran los procedimientos de adopción y de revisión de la Constitución. </w:t>
      </w:r>
    </w:p>
    <w:p w:rsidR="00867B7A" w:rsidRDefault="00867B7A" w:rsidP="00867B7A">
      <w:pPr>
        <w:rPr>
          <w:rFonts w:ascii="Tahoma" w:hAnsi="Tahoma" w:cs="Tahoma"/>
          <w:sz w:val="18"/>
          <w:szCs w:val="18"/>
          <w:lang w:val="es-ES_tradnl"/>
        </w:rPr>
      </w:pPr>
      <w:r>
        <w:rPr>
          <w:rFonts w:ascii="Tahoma" w:hAnsi="Tahoma" w:cs="Tahoma"/>
          <w:sz w:val="18"/>
          <w:szCs w:val="18"/>
          <w:lang w:val="es-ES_tradnl"/>
        </w:rPr>
        <w:t>La Constitución aporta un elemento nuevo: un país podrá abandonar la Unión Europea si así lo desea. Además la Carta de los derechos fundamentales, forma parte integrante de la Constitución.</w:t>
      </w:r>
    </w:p>
    <w:p w:rsidR="00867B7A" w:rsidRDefault="00867B7A" w:rsidP="00867B7A">
      <w:pPr>
        <w:rPr>
          <w:rFonts w:ascii="Tahoma" w:hAnsi="Tahoma" w:cs="Tahoma"/>
          <w:sz w:val="18"/>
          <w:szCs w:val="18"/>
          <w:lang w:val="es-ES_tradnl"/>
        </w:rPr>
      </w:pPr>
    </w:p>
    <w:p w:rsidR="00867B7A" w:rsidRDefault="00867B7A" w:rsidP="00867B7A">
      <w:pPr>
        <w:rPr>
          <w:rFonts w:ascii="Tahoma" w:hAnsi="Tahoma" w:cs="Tahoma"/>
          <w:sz w:val="18"/>
          <w:szCs w:val="18"/>
          <w:lang w:val="es-ES_tradnl"/>
        </w:rPr>
      </w:pPr>
      <w:r>
        <w:rPr>
          <w:rFonts w:ascii="Tahoma" w:hAnsi="Tahoma" w:cs="Tahoma"/>
          <w:sz w:val="18"/>
          <w:szCs w:val="18"/>
          <w:lang w:val="es-ES_tradnl"/>
        </w:rPr>
        <w:t>(</w:t>
      </w:r>
      <w:r w:rsidRPr="00A442D7">
        <w:rPr>
          <w:rFonts w:ascii="Tahoma" w:hAnsi="Tahoma" w:cs="Tahoma"/>
          <w:i/>
          <w:iCs/>
          <w:sz w:val="18"/>
          <w:szCs w:val="18"/>
          <w:lang w:val="es-ES_tradnl"/>
        </w:rPr>
        <w:t>Una Constitución para Europa</w:t>
      </w:r>
      <w:r>
        <w:rPr>
          <w:rFonts w:ascii="Tahoma" w:hAnsi="Tahoma" w:cs="Tahoma"/>
          <w:sz w:val="18"/>
          <w:szCs w:val="18"/>
          <w:lang w:val="es-ES_tradnl"/>
        </w:rPr>
        <w:t xml:space="preserve">, Oficina de Publicaciones Oficiales de las Comunidades Europeas, 2004, Texto adaptado) </w:t>
      </w:r>
    </w:p>
    <w:p w:rsidR="00867B7A" w:rsidRDefault="00867B7A" w:rsidP="00867B7A">
      <w:pPr>
        <w:rPr>
          <w:rFonts w:ascii="Tahoma" w:hAnsi="Tahoma" w:cs="Tahoma"/>
          <w:sz w:val="18"/>
          <w:szCs w:val="18"/>
          <w:lang w:val="es-ES_tradnl"/>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7668"/>
        <w:gridCol w:w="540"/>
        <w:gridCol w:w="360"/>
      </w:tblGrid>
      <w:tr w:rsidR="00867B7A" w:rsidRPr="00F67C92" w:rsidTr="0091474A">
        <w:tc>
          <w:tcPr>
            <w:tcW w:w="7668" w:type="dxa"/>
          </w:tcPr>
          <w:p w:rsidR="00867B7A" w:rsidRPr="00867B7A" w:rsidRDefault="00867B7A" w:rsidP="0091474A">
            <w:pPr>
              <w:jc w:val="both"/>
              <w:rPr>
                <w:rFonts w:ascii="Book Antiqua" w:hAnsi="Book Antiqua"/>
                <w:color w:val="000000"/>
                <w:sz w:val="18"/>
                <w:szCs w:val="18"/>
                <w:lang w:val="es-ES_tradnl"/>
              </w:rPr>
            </w:pPr>
            <w:r w:rsidRPr="00867B7A">
              <w:rPr>
                <w:rFonts w:ascii="Tahoma" w:hAnsi="Tahoma"/>
                <w:color w:val="000000"/>
                <w:sz w:val="18"/>
                <w:szCs w:val="18"/>
                <w:lang w:val="es-ES_tradnl"/>
              </w:rPr>
              <w:t>1. La Constitución Europea no sustituye a los principales Tratados europeos existentes.</w:t>
            </w:r>
          </w:p>
        </w:tc>
        <w:tc>
          <w:tcPr>
            <w:tcW w:w="540" w:type="dxa"/>
          </w:tcPr>
          <w:p w:rsidR="00867B7A" w:rsidRPr="00F67C92" w:rsidRDefault="00867B7A" w:rsidP="0091474A">
            <w:pPr>
              <w:jc w:val="both"/>
              <w:rPr>
                <w:rFonts w:ascii="Book Antiqua" w:hAnsi="Book Antiqua"/>
                <w:color w:val="000000"/>
                <w:sz w:val="18"/>
              </w:rPr>
            </w:pPr>
            <w:r w:rsidRPr="00F67C92">
              <w:rPr>
                <w:rFonts w:ascii="Tahoma" w:hAnsi="Tahoma"/>
                <w:color w:val="000000"/>
                <w:sz w:val="18"/>
              </w:rPr>
              <w:t>V</w:t>
            </w:r>
          </w:p>
        </w:tc>
        <w:tc>
          <w:tcPr>
            <w:tcW w:w="360" w:type="dxa"/>
          </w:tcPr>
          <w:p w:rsidR="00867B7A" w:rsidRPr="00F67C92" w:rsidRDefault="00867B7A" w:rsidP="0091474A">
            <w:pPr>
              <w:jc w:val="both"/>
              <w:rPr>
                <w:rFonts w:ascii="Book Antiqua" w:hAnsi="Book Antiqua"/>
                <w:color w:val="000000"/>
                <w:sz w:val="18"/>
              </w:rPr>
            </w:pPr>
            <w:r w:rsidRPr="00F67C92">
              <w:rPr>
                <w:rFonts w:ascii="Tahoma" w:hAnsi="Tahoma"/>
                <w:color w:val="000000"/>
                <w:sz w:val="18"/>
              </w:rPr>
              <w:t>F</w:t>
            </w:r>
          </w:p>
        </w:tc>
      </w:tr>
      <w:tr w:rsidR="00867B7A" w:rsidRPr="00F67C92" w:rsidTr="0091474A">
        <w:tc>
          <w:tcPr>
            <w:tcW w:w="7668" w:type="dxa"/>
          </w:tcPr>
          <w:p w:rsidR="00867B7A" w:rsidRPr="00867B7A" w:rsidRDefault="00867B7A" w:rsidP="0091474A">
            <w:pPr>
              <w:jc w:val="both"/>
              <w:rPr>
                <w:rFonts w:ascii="Book Antiqua" w:hAnsi="Book Antiqua"/>
                <w:color w:val="000000"/>
                <w:sz w:val="18"/>
                <w:szCs w:val="18"/>
                <w:lang w:val="es-ES_tradnl"/>
              </w:rPr>
            </w:pPr>
            <w:r w:rsidRPr="00867B7A">
              <w:rPr>
                <w:rFonts w:ascii="Tahoma" w:hAnsi="Tahoma"/>
                <w:color w:val="000000"/>
                <w:sz w:val="18"/>
                <w:szCs w:val="18"/>
                <w:lang w:val="es-ES_tradnl"/>
              </w:rPr>
              <w:t>2. La opción de un país de abandonar la Unión es elemento nuevo en el texto constitucional.</w:t>
            </w:r>
          </w:p>
        </w:tc>
        <w:tc>
          <w:tcPr>
            <w:tcW w:w="540" w:type="dxa"/>
          </w:tcPr>
          <w:p w:rsidR="00867B7A" w:rsidRPr="00F67C92" w:rsidRDefault="00867B7A" w:rsidP="0091474A">
            <w:pPr>
              <w:jc w:val="both"/>
              <w:rPr>
                <w:rFonts w:ascii="Book Antiqua" w:hAnsi="Book Antiqua"/>
                <w:color w:val="000000"/>
                <w:sz w:val="18"/>
              </w:rPr>
            </w:pPr>
            <w:r w:rsidRPr="00F67C92">
              <w:rPr>
                <w:rFonts w:ascii="Tahoma" w:hAnsi="Tahoma"/>
                <w:color w:val="000000"/>
                <w:sz w:val="18"/>
              </w:rPr>
              <w:t>V</w:t>
            </w:r>
          </w:p>
        </w:tc>
        <w:tc>
          <w:tcPr>
            <w:tcW w:w="360" w:type="dxa"/>
          </w:tcPr>
          <w:p w:rsidR="00867B7A" w:rsidRPr="00F67C92" w:rsidRDefault="00867B7A" w:rsidP="0091474A">
            <w:pPr>
              <w:jc w:val="both"/>
              <w:rPr>
                <w:rFonts w:ascii="Book Antiqua" w:hAnsi="Book Antiqua"/>
                <w:color w:val="000000"/>
                <w:sz w:val="18"/>
              </w:rPr>
            </w:pPr>
            <w:r w:rsidRPr="00F67C92">
              <w:rPr>
                <w:rFonts w:ascii="Tahoma" w:hAnsi="Tahoma"/>
                <w:color w:val="000000"/>
                <w:sz w:val="18"/>
              </w:rPr>
              <w:t>F</w:t>
            </w:r>
          </w:p>
        </w:tc>
      </w:tr>
      <w:tr w:rsidR="00867B7A" w:rsidRPr="00F67C92" w:rsidTr="0091474A">
        <w:tc>
          <w:tcPr>
            <w:tcW w:w="7668" w:type="dxa"/>
          </w:tcPr>
          <w:p w:rsidR="00867B7A" w:rsidRPr="00867B7A" w:rsidRDefault="00867B7A" w:rsidP="0091474A">
            <w:pPr>
              <w:jc w:val="both"/>
              <w:rPr>
                <w:rFonts w:ascii="Book Antiqua" w:hAnsi="Book Antiqua"/>
                <w:color w:val="000000"/>
                <w:sz w:val="18"/>
                <w:szCs w:val="18"/>
                <w:lang w:val="es-ES_tradnl"/>
              </w:rPr>
            </w:pPr>
            <w:r w:rsidRPr="00867B7A">
              <w:rPr>
                <w:rFonts w:ascii="Tahoma" w:hAnsi="Tahoma"/>
                <w:color w:val="000000"/>
                <w:sz w:val="18"/>
                <w:szCs w:val="18"/>
                <w:lang w:val="es-ES_tradnl"/>
              </w:rPr>
              <w:t>3. En la tercera parte de la Constitución, se describe la vida democrática, las finanzas de la Unión, las acciones externas y el funcionamiento de la Unión Europea.</w:t>
            </w:r>
          </w:p>
        </w:tc>
        <w:tc>
          <w:tcPr>
            <w:tcW w:w="540" w:type="dxa"/>
          </w:tcPr>
          <w:p w:rsidR="00867B7A" w:rsidRPr="00F67C92" w:rsidRDefault="00867B7A" w:rsidP="0091474A">
            <w:pPr>
              <w:jc w:val="both"/>
              <w:rPr>
                <w:rFonts w:ascii="Book Antiqua" w:hAnsi="Book Antiqua"/>
                <w:color w:val="000000"/>
                <w:sz w:val="18"/>
              </w:rPr>
            </w:pPr>
            <w:r w:rsidRPr="00F67C92">
              <w:rPr>
                <w:rFonts w:ascii="Tahoma" w:hAnsi="Tahoma"/>
                <w:color w:val="000000"/>
                <w:sz w:val="18"/>
              </w:rPr>
              <w:t>V</w:t>
            </w:r>
          </w:p>
        </w:tc>
        <w:tc>
          <w:tcPr>
            <w:tcW w:w="360" w:type="dxa"/>
          </w:tcPr>
          <w:p w:rsidR="00867B7A" w:rsidRPr="00F67C92" w:rsidRDefault="00867B7A" w:rsidP="0091474A">
            <w:pPr>
              <w:jc w:val="both"/>
              <w:rPr>
                <w:rFonts w:ascii="Book Antiqua" w:hAnsi="Book Antiqua"/>
                <w:color w:val="000000"/>
                <w:sz w:val="18"/>
              </w:rPr>
            </w:pPr>
            <w:r w:rsidRPr="00F67C92">
              <w:rPr>
                <w:rFonts w:ascii="Tahoma" w:hAnsi="Tahoma"/>
                <w:color w:val="000000"/>
                <w:sz w:val="18"/>
              </w:rPr>
              <w:t>F</w:t>
            </w:r>
          </w:p>
        </w:tc>
      </w:tr>
    </w:tbl>
    <w:p w:rsidR="00386ACC" w:rsidRDefault="00386ACC" w:rsidP="00867B7A">
      <w:pPr>
        <w:jc w:val="center"/>
      </w:pPr>
    </w:p>
    <w:sectPr w:rsidR="00386ACC" w:rsidSect="00386AC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Grande">
    <w:altName w:val="Courier"/>
    <w:charset w:val="00"/>
    <w:family w:val="auto"/>
    <w:pitch w:val="variable"/>
    <w:sig w:usb0="00000000"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76549"/>
    <w:multiLevelType w:val="hybridMultilevel"/>
    <w:tmpl w:val="C56E956A"/>
    <w:lvl w:ilvl="0" w:tplc="F48A8BC8">
      <w:start w:val="1"/>
      <w:numFmt w:val="upperLetter"/>
      <w:pStyle w:val="Titolo3"/>
      <w:lvlText w:val="%1."/>
      <w:lvlJc w:val="left"/>
      <w:pPr>
        <w:tabs>
          <w:tab w:val="num" w:pos="720"/>
        </w:tabs>
        <w:ind w:left="720" w:hanging="360"/>
      </w:pPr>
      <w:rPr>
        <w:rFonts w:hint="default"/>
        <w:b/>
        <w:sz w:val="18"/>
      </w:rPr>
    </w:lvl>
    <w:lvl w:ilvl="1" w:tplc="49FA58B4">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nsid w:val="2066201A"/>
    <w:multiLevelType w:val="hybridMultilevel"/>
    <w:tmpl w:val="71843FD2"/>
    <w:lvl w:ilvl="0" w:tplc="9D262A92">
      <w:start w:val="1"/>
      <w:numFmt w:val="lowerLetter"/>
      <w:lvlText w:val="%1)"/>
      <w:lvlJc w:val="left"/>
      <w:pPr>
        <w:tabs>
          <w:tab w:val="num" w:pos="705"/>
        </w:tabs>
        <w:ind w:left="705" w:hanging="705"/>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nsid w:val="2A0258B8"/>
    <w:multiLevelType w:val="hybridMultilevel"/>
    <w:tmpl w:val="B784BBB0"/>
    <w:lvl w:ilvl="0" w:tplc="9D262A92">
      <w:start w:val="1"/>
      <w:numFmt w:val="lowerLetter"/>
      <w:lvlText w:val="%1)"/>
      <w:lvlJc w:val="left"/>
      <w:pPr>
        <w:tabs>
          <w:tab w:val="num" w:pos="705"/>
        </w:tabs>
        <w:ind w:left="705" w:hanging="705"/>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nsid w:val="5653785F"/>
    <w:multiLevelType w:val="multilevel"/>
    <w:tmpl w:val="25208FAC"/>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7CEE17D3"/>
    <w:multiLevelType w:val="multilevel"/>
    <w:tmpl w:val="25208FAC"/>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867B7A"/>
    <w:rsid w:val="00386ACC"/>
    <w:rsid w:val="00867B7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67B7A"/>
    <w:pPr>
      <w:spacing w:after="0" w:line="240" w:lineRule="auto"/>
    </w:pPr>
    <w:rPr>
      <w:rFonts w:ascii="Times New Roman" w:eastAsia="Times New Roman" w:hAnsi="Times New Roman" w:cs="Times New Roman"/>
      <w:sz w:val="24"/>
      <w:szCs w:val="24"/>
      <w:lang w:val="en-GB" w:eastAsia="it-IT"/>
    </w:rPr>
  </w:style>
  <w:style w:type="paragraph" w:styleId="Titolo3">
    <w:name w:val="heading 3"/>
    <w:basedOn w:val="Normale"/>
    <w:next w:val="Normale"/>
    <w:link w:val="Titolo3Carattere"/>
    <w:qFormat/>
    <w:rsid w:val="00867B7A"/>
    <w:pPr>
      <w:keepNext/>
      <w:numPr>
        <w:numId w:val="1"/>
      </w:numPr>
      <w:jc w:val="both"/>
      <w:outlineLvl w:val="2"/>
    </w:pPr>
    <w:rPr>
      <w:b/>
      <w:bCs/>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rsid w:val="00867B7A"/>
    <w:rPr>
      <w:rFonts w:ascii="Times New Roman" w:eastAsia="Times New Roman" w:hAnsi="Times New Roman" w:cs="Times New Roman"/>
      <w:b/>
      <w:bCs/>
      <w:sz w:val="24"/>
      <w:szCs w:val="24"/>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679</Words>
  <Characters>3875</Characters>
  <Application>Microsoft Office Word</Application>
  <DocSecurity>0</DocSecurity>
  <Lines>32</Lines>
  <Paragraphs>9</Paragraphs>
  <ScaleCrop>false</ScaleCrop>
  <Company>Hewlett-Packard Company</Company>
  <LinksUpToDate>false</LinksUpToDate>
  <CharactersWithSpaces>4545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Susana</dc:creator>
  <cp:keywords/>
  <dc:description/>
  <cp:lastModifiedBy>Susana</cp:lastModifiedBy>
  <cp:revision>2</cp:revision>
  <dcterms:created xsi:type="dcterms:W3CDTF">2016-02-29T08:35:00Z</dcterms:created>
  <dcterms:modified xsi:type="dcterms:W3CDTF">2016-02-29T08:36:00Z</dcterms:modified>
</cp:coreProperties>
</file>